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0357B" w14:textId="77777777" w:rsidR="00C91958" w:rsidRDefault="00C91958">
      <w:pPr>
        <w:pStyle w:val="Header"/>
        <w:tabs>
          <w:tab w:val="clear" w:pos="9639"/>
          <w:tab w:val="right" w:pos="5954"/>
        </w:tabs>
        <w:spacing w:after="240"/>
        <w:jc w:val="right"/>
        <w:rPr>
          <w:rFonts w:eastAsia="Arial Unicode MS" w:cs="Arial"/>
        </w:rPr>
      </w:pPr>
    </w:p>
    <w:p w14:paraId="5030357C" w14:textId="286AA7DB" w:rsidR="00C91958" w:rsidRDefault="002E5ADB">
      <w:pPr>
        <w:pStyle w:val="Header"/>
        <w:tabs>
          <w:tab w:val="clear" w:pos="9639"/>
          <w:tab w:val="right" w:pos="5954"/>
        </w:tabs>
        <w:spacing w:after="240"/>
        <w:jc w:val="right"/>
        <w:rPr>
          <w:rFonts w:eastAsia="Arial Unicode MS" w:cs="Arial"/>
          <w:lang w:val="en-US" w:eastAsia="zh-CN"/>
        </w:rPr>
      </w:pPr>
      <w:r>
        <w:rPr>
          <w:rFonts w:eastAsia="Arial Unicode MS" w:cs="Arial"/>
        </w:rPr>
        <w:t xml:space="preserve">Input paper:  </w:t>
      </w:r>
      <w:r>
        <w:rPr>
          <w:rFonts w:eastAsia="Arial Unicode MS" w:cs="Arial"/>
          <w:lang w:val="en-US" w:eastAsia="zh-CN"/>
        </w:rPr>
        <w:t>ENG</w:t>
      </w:r>
      <w:r w:rsidR="00486C0A">
        <w:rPr>
          <w:rFonts w:eastAsia="Arial Unicode MS" w:cs="Arial"/>
          <w:lang w:val="en-US" w:eastAsia="zh-CN"/>
        </w:rPr>
        <w:t>14</w:t>
      </w:r>
      <w:r w:rsidR="002F7D28">
        <w:rPr>
          <w:rFonts w:eastAsia="Arial Unicode MS" w:cs="Arial"/>
          <w:lang w:val="en-US" w:eastAsia="zh-CN"/>
        </w:rPr>
        <w:t>-3.1.4.2</w:t>
      </w:r>
    </w:p>
    <w:p w14:paraId="5030357D" w14:textId="77777777" w:rsidR="00C91958" w:rsidRDefault="00C91958">
      <w:pPr>
        <w:pStyle w:val="BodyText"/>
        <w:tabs>
          <w:tab w:val="left" w:pos="2835"/>
        </w:tabs>
        <w:rPr>
          <w:rFonts w:eastAsia="Arial Unicode MS" w:cs="Arial"/>
        </w:rPr>
      </w:pPr>
    </w:p>
    <w:p w14:paraId="5030357E" w14:textId="77777777" w:rsidR="00C91958" w:rsidRDefault="00C91958">
      <w:pPr>
        <w:pStyle w:val="BodyText"/>
        <w:tabs>
          <w:tab w:val="left" w:pos="2835"/>
        </w:tabs>
        <w:rPr>
          <w:rFonts w:eastAsia="Arial Unicode MS" w:cs="Arial"/>
        </w:rPr>
      </w:pPr>
    </w:p>
    <w:p w14:paraId="5030357F" w14:textId="77777777" w:rsidR="00C91958" w:rsidRDefault="002E5ADB">
      <w:pPr>
        <w:pStyle w:val="BodyText"/>
        <w:tabs>
          <w:tab w:val="left" w:pos="2835"/>
        </w:tabs>
        <w:rPr>
          <w:rFonts w:eastAsia="Arial Unicode MS" w:cs="Arial"/>
        </w:rPr>
      </w:pPr>
      <w:r>
        <w:rPr>
          <w:rFonts w:eastAsia="Arial Unicode MS" w:cs="Arial"/>
        </w:rPr>
        <w:t xml:space="preserve">Input paper for the following Committee(s): </w:t>
      </w:r>
      <w:r>
        <w:rPr>
          <w:rFonts w:eastAsia="Arial Unicode MS" w:cs="Arial"/>
        </w:rPr>
        <w:tab/>
        <w:t>check as appropriate</w:t>
      </w:r>
      <w:r>
        <w:rPr>
          <w:rFonts w:eastAsia="Arial Unicode MS" w:cs="Arial"/>
        </w:rPr>
        <w:tab/>
      </w:r>
      <w:r>
        <w:rPr>
          <w:rFonts w:eastAsia="Arial Unicode MS" w:cs="Arial"/>
        </w:rPr>
        <w:tab/>
        <w:t>Purpose of paper:</w:t>
      </w:r>
    </w:p>
    <w:p w14:paraId="50303580" w14:textId="7903408D" w:rsidR="00C91958" w:rsidRDefault="002E5ADB">
      <w:pPr>
        <w:pStyle w:val="BodyText"/>
        <w:tabs>
          <w:tab w:val="left" w:pos="1843"/>
        </w:tabs>
        <w:rPr>
          <w:rFonts w:eastAsia="Arial Unicode MS" w:cs="Arial"/>
          <w:b/>
        </w:rPr>
      </w:pPr>
      <w:r>
        <w:rPr>
          <w:rFonts w:eastAsia="Arial Unicode MS" w:cs="Arial" w:hint="eastAsia"/>
          <w:b/>
          <w:lang w:eastAsia="zh-CN"/>
        </w:rPr>
        <w:t>□</w:t>
      </w:r>
      <w:r>
        <w:rPr>
          <w:rFonts w:eastAsia="Arial Unicode MS" w:cs="Arial"/>
        </w:rPr>
        <w:t xml:space="preserve">  ARM</w:t>
      </w:r>
      <w:r>
        <w:rPr>
          <w:rFonts w:eastAsia="Arial Unicode MS" w:cs="Arial"/>
        </w:rPr>
        <w:tab/>
      </w:r>
      <w:r>
        <w:rPr>
          <w:rFonts w:eastAsia="Arial Unicode MS" w:cs="Arial"/>
          <w:b/>
        </w:rPr>
        <w:sym w:font="Wingdings 2" w:char="0052"/>
      </w:r>
      <w:r>
        <w:rPr>
          <w:rFonts w:eastAsia="Arial Unicode MS" w:cs="Arial"/>
          <w:b/>
        </w:rPr>
        <w:t xml:space="preserve">  ENG</w:t>
      </w:r>
      <w:r>
        <w:rPr>
          <w:rFonts w:eastAsia="Arial Unicode MS" w:cs="Arial"/>
        </w:rPr>
        <w:tab/>
      </w:r>
      <w:r>
        <w:rPr>
          <w:rFonts w:eastAsia="Arial Unicode MS" w:cs="Arial"/>
        </w:rPr>
        <w:tab/>
      </w:r>
      <w:r>
        <w:rPr>
          <w:rFonts w:eastAsia="Arial Unicode MS" w:cs="Arial" w:hint="eastAsia"/>
          <w:b/>
        </w:rPr>
        <w:t>□</w:t>
      </w:r>
      <w:r>
        <w:rPr>
          <w:rFonts w:eastAsia="Arial Unicode MS" w:cs="Arial"/>
        </w:rPr>
        <w:t xml:space="preserve">  PAP</w:t>
      </w:r>
      <w:r>
        <w:rPr>
          <w:rFonts w:eastAsia="Arial Unicode MS" w:cs="Arial"/>
        </w:rPr>
        <w:tab/>
      </w:r>
      <w:r>
        <w:rPr>
          <w:rFonts w:eastAsia="Arial Unicode MS" w:cs="Arial"/>
        </w:rPr>
        <w:tab/>
      </w:r>
      <w:r>
        <w:rPr>
          <w:rFonts w:eastAsia="Arial Unicode MS" w:cs="Arial"/>
        </w:rPr>
        <w:tab/>
      </w:r>
      <w:r>
        <w:rPr>
          <w:rFonts w:eastAsia="Arial Unicode MS" w:cs="Arial"/>
        </w:rPr>
        <w:tab/>
      </w:r>
      <w:r w:rsidR="00486C0A">
        <w:rPr>
          <w:rFonts w:eastAsia="Arial Unicode MS" w:cs="Arial"/>
          <w:b/>
        </w:rPr>
        <w:sym w:font="Wingdings 2" w:char="0052"/>
      </w:r>
      <w:r>
        <w:rPr>
          <w:rFonts w:eastAsia="Arial Unicode MS" w:cs="Arial"/>
          <w:b/>
        </w:rPr>
        <w:t xml:space="preserve"> </w:t>
      </w:r>
      <w:r>
        <w:rPr>
          <w:rFonts w:eastAsia="Arial Unicode MS" w:cs="Arial"/>
        </w:rPr>
        <w:t xml:space="preserve"> </w:t>
      </w:r>
      <w:r>
        <w:rPr>
          <w:rFonts w:eastAsia="Arial Unicode MS" w:cs="Arial"/>
          <w:b/>
        </w:rPr>
        <w:t xml:space="preserve"> Input</w:t>
      </w:r>
    </w:p>
    <w:p w14:paraId="50303581" w14:textId="77777777" w:rsidR="00C91958" w:rsidRDefault="002E5ADB">
      <w:pPr>
        <w:pStyle w:val="BodyText"/>
        <w:tabs>
          <w:tab w:val="left" w:pos="1843"/>
        </w:tabs>
        <w:rPr>
          <w:rFonts w:eastAsia="Arial Unicode MS" w:cs="Arial"/>
        </w:rPr>
      </w:pPr>
      <w:r>
        <w:rPr>
          <w:rFonts w:eastAsia="Arial Unicode MS" w:cs="Arial" w:hint="eastAsia"/>
          <w:b/>
        </w:rPr>
        <w:t>□</w:t>
      </w:r>
      <w:r>
        <w:rPr>
          <w:rFonts w:eastAsia="Arial Unicode MS" w:cs="Arial"/>
          <w:b/>
        </w:rPr>
        <w:t xml:space="preserve">  </w:t>
      </w:r>
      <w:r>
        <w:rPr>
          <w:rFonts w:eastAsia="Arial Unicode MS" w:cs="Arial"/>
        </w:rPr>
        <w:t>ENAV</w:t>
      </w:r>
      <w:r>
        <w:rPr>
          <w:rFonts w:eastAsia="Arial Unicode MS" w:cs="Arial"/>
          <w:b/>
        </w:rPr>
        <w:tab/>
      </w:r>
      <w:r>
        <w:rPr>
          <w:rFonts w:eastAsia="Arial Unicode MS" w:cs="Arial" w:hint="eastAsia"/>
          <w:b/>
        </w:rPr>
        <w:t>□</w:t>
      </w:r>
      <w:r>
        <w:rPr>
          <w:rFonts w:eastAsia="Arial Unicode MS" w:cs="Arial"/>
        </w:rPr>
        <w:t xml:space="preserve">  VTS</w:t>
      </w:r>
      <w:r>
        <w:rPr>
          <w:rFonts w:eastAsia="Arial Unicode MS" w:cs="Arial"/>
        </w:rPr>
        <w:tab/>
      </w:r>
      <w:r>
        <w:rPr>
          <w:rFonts w:eastAsia="Arial Unicode MS" w:cs="Arial"/>
        </w:rPr>
        <w:tab/>
      </w:r>
      <w:r>
        <w:rPr>
          <w:rFonts w:eastAsia="Arial Unicode MS" w:cs="Arial"/>
        </w:rPr>
        <w:tab/>
      </w:r>
      <w:r>
        <w:rPr>
          <w:rFonts w:eastAsia="Arial Unicode MS" w:cs="Arial"/>
        </w:rPr>
        <w:tab/>
      </w:r>
      <w:r>
        <w:rPr>
          <w:rFonts w:eastAsia="Arial Unicode MS" w:cs="Arial"/>
        </w:rPr>
        <w:tab/>
      </w:r>
      <w:r>
        <w:rPr>
          <w:rFonts w:eastAsia="Arial Unicode MS" w:cs="Arial"/>
        </w:rPr>
        <w:tab/>
      </w:r>
      <w:r>
        <w:rPr>
          <w:rFonts w:eastAsia="Arial Unicode MS" w:cs="Arial"/>
        </w:rPr>
        <w:tab/>
      </w:r>
      <w:r>
        <w:rPr>
          <w:rFonts w:eastAsia="Arial Unicode MS" w:cs="Arial" w:hint="eastAsia"/>
          <w:b/>
        </w:rPr>
        <w:t>□</w:t>
      </w:r>
      <w:r>
        <w:rPr>
          <w:rFonts w:eastAsia="Arial Unicode MS" w:cs="Arial"/>
        </w:rPr>
        <w:t xml:space="preserve">  Information</w:t>
      </w:r>
    </w:p>
    <w:p w14:paraId="50303582" w14:textId="77777777" w:rsidR="00C91958" w:rsidRDefault="00C91958">
      <w:pPr>
        <w:pStyle w:val="BodyText"/>
        <w:tabs>
          <w:tab w:val="left" w:pos="2835"/>
        </w:tabs>
        <w:rPr>
          <w:rFonts w:eastAsia="Arial Unicode MS" w:cs="Arial"/>
        </w:rPr>
      </w:pPr>
    </w:p>
    <w:p w14:paraId="50303583" w14:textId="0A7FDB2F" w:rsidR="00C91958" w:rsidRDefault="002E5ADB">
      <w:pPr>
        <w:pStyle w:val="BodyText"/>
        <w:tabs>
          <w:tab w:val="left" w:pos="2835"/>
        </w:tabs>
        <w:rPr>
          <w:rFonts w:eastAsia="Arial Unicode MS" w:cs="Arial"/>
          <w:lang w:eastAsia="zh-CN"/>
        </w:rPr>
      </w:pPr>
      <w:r>
        <w:rPr>
          <w:rFonts w:eastAsia="Arial Unicode MS" w:cs="Arial"/>
        </w:rPr>
        <w:t>Agenda item</w:t>
      </w:r>
      <w:r>
        <w:rPr>
          <w:rFonts w:eastAsia="Arial Unicode MS" w:cs="Arial"/>
        </w:rPr>
        <w:tab/>
      </w:r>
      <w:r>
        <w:rPr>
          <w:rFonts w:eastAsia="Arial Unicode MS" w:cs="Arial"/>
          <w:lang w:val="en-US" w:eastAsia="zh-CN"/>
        </w:rPr>
        <w:t>3.1</w:t>
      </w:r>
      <w:r>
        <w:rPr>
          <w:rFonts w:eastAsia="Arial Unicode MS" w:cs="Arial"/>
        </w:rPr>
        <w:tab/>
      </w:r>
      <w:r>
        <w:rPr>
          <w:rFonts w:eastAsia="Arial Unicode MS" w:cs="Arial"/>
        </w:rPr>
        <w:tab/>
      </w:r>
    </w:p>
    <w:p w14:paraId="50303584" w14:textId="77777777" w:rsidR="00C91958" w:rsidRDefault="002E5ADB">
      <w:pPr>
        <w:pStyle w:val="BodyText"/>
        <w:tabs>
          <w:tab w:val="left" w:pos="2835"/>
        </w:tabs>
        <w:rPr>
          <w:rFonts w:eastAsia="Arial Unicode MS" w:cs="Arial"/>
          <w:lang w:val="en-US" w:eastAsia="zh-CN"/>
        </w:rPr>
      </w:pPr>
      <w:r>
        <w:rPr>
          <w:rFonts w:eastAsia="Arial Unicode MS" w:cs="Arial"/>
        </w:rPr>
        <w:t xml:space="preserve">Technical Domain / Task Number </w:t>
      </w:r>
      <w:r>
        <w:rPr>
          <w:rFonts w:eastAsia="Arial Unicode MS" w:cs="Arial"/>
        </w:rPr>
        <w:tab/>
      </w:r>
      <w:r>
        <w:rPr>
          <w:rFonts w:eastAsia="Arial Unicode MS" w:cs="Arial"/>
          <w:lang w:val="en-US" w:eastAsia="zh-CN"/>
        </w:rPr>
        <w:t>2.6 Heritage and legacy</w:t>
      </w:r>
    </w:p>
    <w:p w14:paraId="50303585" w14:textId="77777777" w:rsidR="00C91958" w:rsidRDefault="002E5ADB">
      <w:pPr>
        <w:pStyle w:val="BodyText"/>
        <w:tabs>
          <w:tab w:val="left" w:pos="3680"/>
        </w:tabs>
        <w:rPr>
          <w:rFonts w:ascii="Calibri" w:hAnsi="Calibri"/>
        </w:rPr>
      </w:pPr>
      <w:r>
        <w:rPr>
          <w:rFonts w:ascii="Calibri" w:hAnsi="Calibri"/>
        </w:rPr>
        <w:t>Working Group</w:t>
      </w:r>
      <w:r>
        <w:rPr>
          <w:rFonts w:ascii="Calibri" w:hAnsi="Calibri"/>
        </w:rPr>
        <w:tab/>
        <w:t>WG4</w:t>
      </w:r>
    </w:p>
    <w:p w14:paraId="50303586" w14:textId="77777777" w:rsidR="00C91958" w:rsidRDefault="002E5ADB">
      <w:pPr>
        <w:pStyle w:val="BodyText"/>
        <w:tabs>
          <w:tab w:val="left" w:pos="2835"/>
        </w:tabs>
        <w:rPr>
          <w:rFonts w:eastAsia="Arial Unicode MS" w:cs="Arial"/>
          <w:lang w:val="en-US" w:eastAsia="zh-CN"/>
        </w:rPr>
      </w:pPr>
      <w:r>
        <w:rPr>
          <w:rFonts w:eastAsia="Arial Unicode MS" w:cs="Arial"/>
        </w:rPr>
        <w:t>Author(s) / Submitter(s)</w:t>
      </w:r>
      <w:r>
        <w:rPr>
          <w:rFonts w:eastAsia="Arial Unicode MS" w:cs="Arial"/>
        </w:rPr>
        <w:tab/>
      </w:r>
      <w:r>
        <w:rPr>
          <w:rFonts w:eastAsia="Arial Unicode MS" w:cs="Arial"/>
        </w:rPr>
        <w:tab/>
      </w:r>
      <w:r>
        <w:rPr>
          <w:rFonts w:eastAsia="Arial Unicode MS" w:cs="Arial"/>
        </w:rPr>
        <w:tab/>
      </w:r>
      <w:r>
        <w:rPr>
          <w:rFonts w:eastAsia="Arial Unicode MS" w:cs="Arial"/>
          <w:lang w:val="en-US" w:eastAsia="zh-CN"/>
        </w:rPr>
        <w:t xml:space="preserve"> CHINA MSA </w:t>
      </w:r>
    </w:p>
    <w:p w14:paraId="50303587" w14:textId="77777777" w:rsidR="00C91958" w:rsidRDefault="00C91958">
      <w:pPr>
        <w:pStyle w:val="BodyText"/>
        <w:tabs>
          <w:tab w:val="left" w:pos="2835"/>
        </w:tabs>
        <w:rPr>
          <w:rFonts w:eastAsia="Arial Unicode MS" w:cs="Arial"/>
        </w:rPr>
      </w:pPr>
    </w:p>
    <w:p w14:paraId="50303588" w14:textId="77777777" w:rsidR="00C91958" w:rsidRDefault="002E5ADB">
      <w:pPr>
        <w:pStyle w:val="Title"/>
        <w:rPr>
          <w:rFonts w:eastAsia="Arial Unicode MS"/>
          <w:color w:val="0070C0"/>
          <w:sz w:val="22"/>
          <w:szCs w:val="22"/>
          <w:lang w:val="en-US" w:eastAsia="zh-CN"/>
        </w:rPr>
      </w:pPr>
      <w:bookmarkStart w:id="0" w:name="OLE_LINK1"/>
      <w:r>
        <w:rPr>
          <w:rFonts w:eastAsia="Arial Unicode MS"/>
          <w:color w:val="0070C0"/>
          <w:sz w:val="22"/>
          <w:szCs w:val="22"/>
          <w:lang w:val="en-US" w:eastAsia="zh-CN"/>
        </w:rPr>
        <w:t xml:space="preserve">Modification proposal for </w:t>
      </w:r>
      <w:r>
        <w:rPr>
          <w:rFonts w:eastAsia="Arial Unicode MS" w:hint="eastAsia"/>
          <w:color w:val="0070C0"/>
          <w:sz w:val="22"/>
          <w:szCs w:val="22"/>
          <w:lang w:val="en-US" w:eastAsia="zh-CN"/>
        </w:rPr>
        <w:t xml:space="preserve">improving </w:t>
      </w:r>
      <w:r>
        <w:rPr>
          <w:rFonts w:eastAsia="Arial Unicode MS"/>
          <w:color w:val="0070C0"/>
          <w:sz w:val="22"/>
          <w:szCs w:val="22"/>
          <w:lang w:val="en-US" w:eastAsia="zh-CN"/>
        </w:rPr>
        <w:t xml:space="preserve">the selection </w:t>
      </w:r>
      <w:r>
        <w:rPr>
          <w:rFonts w:eastAsia="Arial Unicode MS" w:hint="eastAsia"/>
          <w:color w:val="0070C0"/>
          <w:sz w:val="22"/>
          <w:szCs w:val="22"/>
          <w:lang w:val="en-US" w:eastAsia="zh-CN"/>
        </w:rPr>
        <w:t>mechanism</w:t>
      </w:r>
      <w:r>
        <w:rPr>
          <w:rFonts w:eastAsia="Arial Unicode MS"/>
          <w:color w:val="0070C0"/>
          <w:sz w:val="22"/>
          <w:szCs w:val="22"/>
          <w:lang w:val="en-US" w:eastAsia="zh-CN"/>
        </w:rPr>
        <w:t xml:space="preserve"> of </w:t>
      </w:r>
    </w:p>
    <w:p w14:paraId="50303589" w14:textId="77777777" w:rsidR="00C91958" w:rsidRDefault="002E5ADB">
      <w:pPr>
        <w:pStyle w:val="Title"/>
        <w:rPr>
          <w:rFonts w:eastAsia="Arial Unicode MS"/>
          <w:color w:val="0070C0"/>
          <w:sz w:val="22"/>
          <w:szCs w:val="22"/>
          <w:lang w:val="en-US" w:eastAsia="zh-CN"/>
        </w:rPr>
      </w:pPr>
      <w:r>
        <w:rPr>
          <w:rFonts w:eastAsia="Arial Unicode MS"/>
          <w:color w:val="0070C0"/>
          <w:sz w:val="22"/>
          <w:szCs w:val="22"/>
          <w:lang w:val="en-US" w:eastAsia="zh-CN"/>
        </w:rPr>
        <w:t>“IALA Heritage Lighthouse of the Year”</w:t>
      </w:r>
    </w:p>
    <w:bookmarkEnd w:id="0"/>
    <w:p w14:paraId="5030358A" w14:textId="77777777" w:rsidR="00C91958" w:rsidRDefault="002E5ADB">
      <w:pPr>
        <w:keepNext/>
        <w:numPr>
          <w:ilvl w:val="0"/>
          <w:numId w:val="1"/>
        </w:numPr>
        <w:tabs>
          <w:tab w:val="clear" w:pos="567"/>
          <w:tab w:val="left" w:pos="440"/>
        </w:tabs>
        <w:spacing w:before="240" w:after="240"/>
        <w:ind w:left="447" w:hanging="447"/>
        <w:outlineLvl w:val="0"/>
        <w:rPr>
          <w:rFonts w:eastAsia="Arial Unicode MS" w:cs="Arial"/>
          <w:b/>
          <w:caps/>
          <w:color w:val="0070C0"/>
          <w:kern w:val="28"/>
          <w:lang w:eastAsia="zh-CN"/>
        </w:rPr>
      </w:pPr>
      <w:r>
        <w:rPr>
          <w:rFonts w:eastAsia="Arial Unicode MS" w:cs="Arial"/>
          <w:b/>
          <w:caps/>
          <w:color w:val="0070C0"/>
          <w:kern w:val="28"/>
          <w:lang w:eastAsia="zh-CN"/>
        </w:rPr>
        <w:t>Background</w:t>
      </w:r>
    </w:p>
    <w:p w14:paraId="5030358B" w14:textId="77777777" w:rsidR="00C91958" w:rsidRDefault="002E5ADB">
      <w:pPr>
        <w:pStyle w:val="BodyText"/>
        <w:numPr>
          <w:ilvl w:val="255"/>
          <w:numId w:val="0"/>
        </w:numPr>
        <w:tabs>
          <w:tab w:val="left" w:pos="440"/>
        </w:tabs>
        <w:spacing w:line="360" w:lineRule="auto"/>
        <w:rPr>
          <w:rFonts w:eastAsia="Arial Unicode MS" w:cs="Arial"/>
          <w:lang w:val="en-US" w:eastAsia="zh-CN"/>
        </w:rPr>
      </w:pPr>
      <w:bookmarkStart w:id="1" w:name="OLE_LINK11"/>
      <w:r>
        <w:rPr>
          <w:rFonts w:eastAsia="Arial Unicode MS" w:cs="Arial"/>
          <w:lang w:val="en-US" w:eastAsia="zh-CN"/>
        </w:rPr>
        <w:t xml:space="preserve"> "IALA</w:t>
      </w:r>
      <w:r>
        <w:rPr>
          <w:rFonts w:eastAsia="Arial Unicode MS" w:cs="Arial" w:hint="eastAsia"/>
          <w:lang w:val="en-US" w:eastAsia="zh-CN"/>
        </w:rPr>
        <w:t xml:space="preserve"> H</w:t>
      </w:r>
      <w:r>
        <w:rPr>
          <w:rFonts w:eastAsia="Arial Unicode MS" w:cs="Arial"/>
          <w:lang w:val="en-US" w:eastAsia="zh-CN"/>
        </w:rPr>
        <w:t xml:space="preserve">eritage Lighthouse of the </w:t>
      </w:r>
      <w:r>
        <w:rPr>
          <w:rFonts w:eastAsia="Arial Unicode MS" w:cs="Arial" w:hint="eastAsia"/>
          <w:lang w:val="en-US" w:eastAsia="zh-CN"/>
        </w:rPr>
        <w:t>Y</w:t>
      </w:r>
      <w:r>
        <w:rPr>
          <w:rFonts w:eastAsia="Arial Unicode MS" w:cs="Arial"/>
          <w:lang w:val="en-US" w:eastAsia="zh-CN"/>
        </w:rPr>
        <w:t>ear"</w:t>
      </w:r>
      <w:r>
        <w:rPr>
          <w:rFonts w:eastAsia="Arial Unicode MS" w:cs="Arial" w:hint="eastAsia"/>
          <w:lang w:val="en-US" w:eastAsia="zh-CN"/>
        </w:rPr>
        <w:t xml:space="preserve"> activity began in </w:t>
      </w:r>
      <w:r>
        <w:rPr>
          <w:rFonts w:eastAsia="Arial Unicode MS" w:cs="Arial"/>
          <w:lang w:val="en-US" w:eastAsia="zh-CN"/>
        </w:rPr>
        <w:t>2019</w:t>
      </w:r>
      <w:r>
        <w:rPr>
          <w:rFonts w:eastAsia="Arial Unicode MS" w:cs="Arial" w:hint="eastAsia"/>
          <w:lang w:val="en-US" w:eastAsia="zh-CN"/>
        </w:rPr>
        <w:t>,</w:t>
      </w:r>
      <w:r>
        <w:rPr>
          <w:rFonts w:eastAsia="Arial Unicode MS" w:cs="Arial"/>
          <w:lang w:val="en-US" w:eastAsia="zh-CN"/>
        </w:rPr>
        <w:t xml:space="preserve"> </w:t>
      </w:r>
      <w:bookmarkStart w:id="2" w:name="OLE_LINK2"/>
      <w:r>
        <w:rPr>
          <w:rFonts w:eastAsia="Arial Unicode MS" w:cs="Arial"/>
          <w:lang w:val="en-US" w:eastAsia="zh-CN"/>
        </w:rPr>
        <w:t>Cordouan lighthouse</w:t>
      </w:r>
      <w:r>
        <w:rPr>
          <w:rFonts w:eastAsia="Arial Unicode MS" w:cs="Arial" w:hint="eastAsia"/>
          <w:lang w:val="en-US" w:eastAsia="zh-CN"/>
        </w:rPr>
        <w:t>(</w:t>
      </w:r>
      <w:r>
        <w:rPr>
          <w:rFonts w:eastAsia="Arial Unicode MS" w:cs="Arial"/>
          <w:lang w:val="en-US" w:eastAsia="zh-CN"/>
        </w:rPr>
        <w:t>France</w:t>
      </w:r>
      <w:r>
        <w:rPr>
          <w:rFonts w:eastAsia="Arial Unicode MS" w:cs="Arial" w:hint="eastAsia"/>
          <w:lang w:val="en-US" w:eastAsia="zh-CN"/>
        </w:rPr>
        <w:t>)</w:t>
      </w:r>
      <w:r>
        <w:rPr>
          <w:rFonts w:eastAsia="Arial Unicode MS" w:cs="Arial"/>
          <w:lang w:val="en-US" w:eastAsia="zh-CN"/>
        </w:rPr>
        <w:t>, Bala lighthouse</w:t>
      </w:r>
      <w:r>
        <w:rPr>
          <w:rFonts w:eastAsia="Arial Unicode MS" w:cs="Arial" w:hint="eastAsia"/>
          <w:lang w:val="en-US" w:eastAsia="zh-CN"/>
        </w:rPr>
        <w:t>(</w:t>
      </w:r>
      <w:r>
        <w:rPr>
          <w:rFonts w:eastAsia="Arial Unicode MS" w:cs="Arial"/>
          <w:lang w:val="en-US" w:eastAsia="zh-CN"/>
        </w:rPr>
        <w:t>Brazil</w:t>
      </w:r>
      <w:r>
        <w:rPr>
          <w:rFonts w:eastAsia="Arial Unicode MS" w:cs="Arial" w:hint="eastAsia"/>
          <w:lang w:val="en-US" w:eastAsia="zh-CN"/>
        </w:rPr>
        <w:t>)</w:t>
      </w:r>
      <w:r>
        <w:rPr>
          <w:rFonts w:eastAsia="Arial Unicode MS" w:cs="Arial"/>
          <w:lang w:val="en-US" w:eastAsia="zh-CN"/>
        </w:rPr>
        <w:t xml:space="preserve"> and Cape Byron lighthouse</w:t>
      </w:r>
      <w:r>
        <w:rPr>
          <w:rFonts w:eastAsia="Arial Unicode MS" w:cs="Arial" w:hint="eastAsia"/>
          <w:lang w:val="en-US" w:eastAsia="zh-CN"/>
        </w:rPr>
        <w:t>(</w:t>
      </w:r>
      <w:r>
        <w:rPr>
          <w:rFonts w:eastAsia="Arial Unicode MS" w:cs="Arial"/>
          <w:lang w:val="en-US" w:eastAsia="zh-CN"/>
        </w:rPr>
        <w:t>Australia</w:t>
      </w:r>
      <w:r>
        <w:rPr>
          <w:rFonts w:eastAsia="Arial Unicode MS" w:cs="Arial" w:hint="eastAsia"/>
          <w:lang w:val="en-US" w:eastAsia="zh-CN"/>
        </w:rPr>
        <w:t>)</w:t>
      </w:r>
      <w:r>
        <w:rPr>
          <w:rFonts w:eastAsia="Arial Unicode MS" w:cs="Arial"/>
          <w:lang w:val="en-US" w:eastAsia="zh-CN"/>
        </w:rPr>
        <w:t xml:space="preserve"> </w:t>
      </w:r>
      <w:r>
        <w:rPr>
          <w:rFonts w:eastAsia="Arial Unicode MS" w:cs="Arial" w:hint="eastAsia"/>
          <w:lang w:val="en-US" w:eastAsia="zh-CN"/>
        </w:rPr>
        <w:t>successively</w:t>
      </w:r>
      <w:r>
        <w:rPr>
          <w:rFonts w:eastAsia="Arial Unicode MS" w:cs="Arial"/>
          <w:lang w:val="en-US" w:eastAsia="zh-CN"/>
        </w:rPr>
        <w:t xml:space="preserve"> </w:t>
      </w:r>
      <w:r>
        <w:rPr>
          <w:rFonts w:eastAsia="Arial Unicode MS" w:cs="Arial" w:hint="eastAsia"/>
          <w:lang w:val="en-US" w:eastAsia="zh-CN"/>
        </w:rPr>
        <w:t>won the honors</w:t>
      </w:r>
      <w:r>
        <w:rPr>
          <w:rFonts w:eastAsia="Arial Unicode MS" w:cs="Arial"/>
          <w:lang w:val="en-US" w:eastAsia="zh-CN"/>
        </w:rPr>
        <w:t>, which boosted the popularity of Lighthouse heritage</w:t>
      </w:r>
      <w:bookmarkEnd w:id="2"/>
      <w:r>
        <w:rPr>
          <w:rFonts w:eastAsia="Arial Unicode MS" w:cs="Arial"/>
          <w:lang w:val="en-US" w:eastAsia="zh-CN"/>
        </w:rPr>
        <w:t xml:space="preserve">. </w:t>
      </w:r>
      <w:bookmarkStart w:id="3" w:name="OLE_LINK3"/>
      <w:r>
        <w:rPr>
          <w:rFonts w:eastAsia="Arial Unicode MS" w:cs="Arial"/>
          <w:lang w:val="en-US" w:eastAsia="zh-CN"/>
        </w:rPr>
        <w:t>In 2021, the number of nomin</w:t>
      </w:r>
      <w:r>
        <w:rPr>
          <w:rFonts w:eastAsia="Arial Unicode MS" w:cs="Arial"/>
          <w:lang w:val="en-US" w:eastAsia="zh-CN"/>
        </w:rPr>
        <w:t>ated lighthouses has increased to 29 from 18 different countries</w:t>
      </w:r>
      <w:bookmarkEnd w:id="3"/>
      <w:r>
        <w:rPr>
          <w:rFonts w:eastAsia="Arial Unicode MS" w:cs="Arial"/>
          <w:lang w:val="en-US" w:eastAsia="zh-CN"/>
        </w:rPr>
        <w:t xml:space="preserve">. These lighthouses are </w:t>
      </w:r>
      <w:r>
        <w:rPr>
          <w:rFonts w:eastAsia="Arial Unicode MS" w:cs="Arial" w:hint="eastAsia"/>
          <w:lang w:val="en-US" w:eastAsia="zh-CN"/>
        </w:rPr>
        <w:t>distinctive</w:t>
      </w:r>
      <w:r>
        <w:rPr>
          <w:rFonts w:eastAsia="Arial Unicode MS" w:cs="Arial"/>
          <w:lang w:val="en-US" w:eastAsia="zh-CN"/>
        </w:rPr>
        <w:t xml:space="preserve"> </w:t>
      </w:r>
      <w:r>
        <w:rPr>
          <w:rFonts w:eastAsia="Arial Unicode MS" w:cs="Arial" w:hint="eastAsia"/>
          <w:lang w:val="en-US" w:eastAsia="zh-CN"/>
        </w:rPr>
        <w:t>in their</w:t>
      </w:r>
      <w:r>
        <w:rPr>
          <w:rFonts w:eastAsia="Arial Unicode MS" w:cs="Arial"/>
          <w:lang w:val="en-US" w:eastAsia="zh-CN"/>
        </w:rPr>
        <w:t xml:space="preserve"> architecture, historical </w:t>
      </w:r>
      <w:r>
        <w:rPr>
          <w:rFonts w:eastAsia="Arial Unicode MS" w:cs="Arial" w:hint="eastAsia"/>
          <w:lang w:val="en-US" w:eastAsia="zh-CN"/>
        </w:rPr>
        <w:t>value</w:t>
      </w:r>
      <w:r>
        <w:rPr>
          <w:rFonts w:eastAsia="Arial Unicode MS" w:cs="Arial"/>
          <w:lang w:val="en-US" w:eastAsia="zh-CN"/>
        </w:rPr>
        <w:t xml:space="preserve"> and cultural impact,</w:t>
      </w:r>
      <w:bookmarkStart w:id="4" w:name="OLE_LINK4"/>
      <w:r>
        <w:rPr>
          <w:rFonts w:eastAsia="Arial Unicode MS" w:cs="Arial" w:hint="eastAsia"/>
          <w:lang w:val="en-US" w:eastAsia="zh-CN"/>
        </w:rPr>
        <w:t>in such a close-run race as this selection ,the activity becomes more and more important</w:t>
      </w:r>
      <w:bookmarkEnd w:id="4"/>
      <w:r>
        <w:rPr>
          <w:rFonts w:eastAsia="Arial Unicode MS" w:cs="Arial" w:hint="eastAsia"/>
          <w:lang w:val="en-US" w:eastAsia="zh-CN"/>
        </w:rPr>
        <w:t>.</w:t>
      </w:r>
      <w:r>
        <w:rPr>
          <w:rFonts w:eastAsia="Arial Unicode MS" w:cs="Arial"/>
          <w:lang w:val="en-US" w:eastAsia="zh-CN"/>
        </w:rPr>
        <w:t xml:space="preserve"> "IALA </w:t>
      </w:r>
      <w:r>
        <w:rPr>
          <w:rFonts w:eastAsia="Arial Unicode MS" w:cs="Arial"/>
          <w:lang w:val="en-US" w:eastAsia="zh-CN"/>
        </w:rPr>
        <w:t xml:space="preserve">heritage Lighthouse of the year" </w:t>
      </w:r>
      <w:r>
        <w:rPr>
          <w:rFonts w:eastAsia="Arial Unicode MS" w:cs="Arial" w:hint="eastAsia"/>
          <w:lang w:val="en-US" w:eastAsia="zh-CN"/>
        </w:rPr>
        <w:t>activity</w:t>
      </w:r>
      <w:r>
        <w:rPr>
          <w:rFonts w:eastAsia="Arial Unicode MS" w:cs="Arial"/>
          <w:lang w:val="en-US" w:eastAsia="zh-CN"/>
        </w:rPr>
        <w:t xml:space="preserve"> has been listed in the draft task plan of ENG WG4 for 2022-2026.</w:t>
      </w:r>
    </w:p>
    <w:bookmarkEnd w:id="1"/>
    <w:p w14:paraId="5030358C" w14:textId="77777777" w:rsidR="00C91958" w:rsidRDefault="002E5ADB">
      <w:pPr>
        <w:keepNext/>
        <w:numPr>
          <w:ilvl w:val="0"/>
          <w:numId w:val="1"/>
        </w:numPr>
        <w:tabs>
          <w:tab w:val="clear" w:pos="567"/>
          <w:tab w:val="left" w:pos="440"/>
        </w:tabs>
        <w:spacing w:before="240" w:after="240"/>
        <w:ind w:left="447" w:hanging="447"/>
        <w:outlineLvl w:val="0"/>
        <w:rPr>
          <w:rFonts w:eastAsia="仿宋" w:cs="Arial"/>
          <w:b/>
          <w:caps/>
          <w:color w:val="0070C0"/>
          <w:kern w:val="28"/>
          <w:lang w:eastAsia="zh-CN"/>
        </w:rPr>
      </w:pPr>
      <w:r>
        <w:rPr>
          <w:rFonts w:eastAsia="仿宋" w:cs="Arial"/>
          <w:b/>
          <w:caps/>
          <w:color w:val="0070C0"/>
          <w:kern w:val="28"/>
          <w:lang w:eastAsia="zh-CN"/>
        </w:rPr>
        <w:t>Discussion</w:t>
      </w:r>
    </w:p>
    <w:p w14:paraId="5030358D" w14:textId="77777777" w:rsidR="00C91958" w:rsidRDefault="002E5ADB">
      <w:pPr>
        <w:pStyle w:val="Heading2"/>
        <w:keepNext/>
        <w:numPr>
          <w:ilvl w:val="255"/>
          <w:numId w:val="0"/>
          <w:ins w:id="5" w:author="欧阳" w:date="2021-07-02T22:52:00Z"/>
        </w:numPr>
        <w:tabs>
          <w:tab w:val="clear" w:pos="851"/>
          <w:tab w:val="left" w:pos="440"/>
        </w:tabs>
        <w:spacing w:before="240" w:after="240"/>
        <w:rPr>
          <w:rFonts w:ascii="Arial" w:hAnsi="Arial" w:cs="Arial"/>
          <w:color w:val="000000" w:themeColor="text1"/>
          <w:sz w:val="22"/>
          <w:szCs w:val="22"/>
          <w:lang w:val="en-US" w:eastAsia="zh-CN"/>
        </w:rPr>
      </w:pPr>
      <w:r>
        <w:rPr>
          <w:rFonts w:ascii="Arial" w:hAnsi="Arial" w:cs="Arial"/>
          <w:color w:val="000000" w:themeColor="text1"/>
          <w:sz w:val="22"/>
          <w:szCs w:val="22"/>
          <w:lang w:val="en-US" w:eastAsia="zh-CN"/>
        </w:rPr>
        <w:t>2.1 About the j</w:t>
      </w:r>
      <w:r>
        <w:rPr>
          <w:rFonts w:ascii="Arial" w:hAnsi="Arial" w:cs="Arial" w:hint="eastAsia"/>
          <w:color w:val="000000" w:themeColor="text1"/>
          <w:sz w:val="22"/>
          <w:szCs w:val="22"/>
          <w:lang w:val="en-US" w:eastAsia="zh-CN"/>
        </w:rPr>
        <w:t>udging panel system</w:t>
      </w:r>
    </w:p>
    <w:p w14:paraId="5030358E" w14:textId="77777777" w:rsidR="00C91958" w:rsidRDefault="002E5ADB">
      <w:pPr>
        <w:pStyle w:val="BodyText"/>
        <w:spacing w:beforeLines="50" w:before="120" w:afterLines="50" w:line="360" w:lineRule="auto"/>
        <w:ind w:left="660"/>
        <w:rPr>
          <w:rFonts w:eastAsia="SimSun" w:cs="Arial"/>
          <w:lang w:val="en-US" w:eastAsia="zh-CN"/>
        </w:rPr>
      </w:pPr>
      <w:r>
        <w:rPr>
          <w:rFonts w:eastAsia="SimSun" w:cs="Arial"/>
          <w:b/>
          <w:lang w:val="en-US" w:eastAsia="zh-CN"/>
        </w:rPr>
        <w:t xml:space="preserve">2.1.1 </w:t>
      </w:r>
      <w:r>
        <w:rPr>
          <w:rFonts w:eastAsia="SimSun" w:cs="Arial" w:hint="eastAsia"/>
          <w:b/>
          <w:lang w:val="en-US" w:eastAsia="zh-CN"/>
        </w:rPr>
        <w:t>Composition of the judging panel</w:t>
      </w:r>
    </w:p>
    <w:p w14:paraId="5030358F" w14:textId="77777777" w:rsidR="00C91958" w:rsidRDefault="002E5ADB">
      <w:pPr>
        <w:pStyle w:val="BodyText"/>
        <w:spacing w:beforeLines="50" w:before="120" w:afterLines="50" w:line="360" w:lineRule="auto"/>
        <w:ind w:left="660"/>
        <w:rPr>
          <w:rFonts w:eastAsia="SimSun" w:cs="Arial"/>
          <w:lang w:val="en-US" w:eastAsia="zh-CN"/>
        </w:rPr>
      </w:pPr>
      <w:bookmarkStart w:id="6" w:name="OLE_LINK5"/>
      <w:r>
        <w:rPr>
          <w:rFonts w:eastAsia="SimSun" w:cs="Arial" w:hint="eastAsia"/>
          <w:lang w:val="en-US" w:eastAsia="zh-CN"/>
        </w:rPr>
        <w:t>T</w:t>
      </w:r>
      <w:r>
        <w:rPr>
          <w:rFonts w:eastAsia="SimSun" w:cs="Arial"/>
          <w:lang w:val="en-US" w:eastAsia="zh-CN"/>
        </w:rPr>
        <w:t xml:space="preserve">he participants of </w:t>
      </w:r>
      <w:r>
        <w:rPr>
          <w:rFonts w:eastAsia="SimSun" w:cs="Arial" w:hint="eastAsia"/>
          <w:lang w:val="en-US" w:eastAsia="zh-CN"/>
        </w:rPr>
        <w:t>ENG WG4</w:t>
      </w:r>
      <w:r>
        <w:rPr>
          <w:rFonts w:eastAsia="SimSun" w:cs="Arial"/>
          <w:lang w:val="en-US" w:eastAsia="zh-CN"/>
        </w:rPr>
        <w:t xml:space="preserve">  have volunteered to be the judges and set up </w:t>
      </w:r>
      <w:r>
        <w:rPr>
          <w:rFonts w:eastAsia="SimSun" w:cs="Arial" w:hint="eastAsia"/>
          <w:lang w:val="en-US" w:eastAsia="zh-CN"/>
        </w:rPr>
        <w:t>the judging panel</w:t>
      </w:r>
      <w:bookmarkEnd w:id="6"/>
      <w:r>
        <w:rPr>
          <w:rFonts w:eastAsia="SimSun" w:cs="Arial"/>
          <w:lang w:val="en-US" w:eastAsia="zh-CN"/>
        </w:rPr>
        <w:t>. On the one hand, there are too many judges</w:t>
      </w:r>
      <w:r>
        <w:rPr>
          <w:rFonts w:eastAsia="SimSun" w:cs="Arial" w:hint="eastAsia"/>
          <w:lang w:val="en-US" w:eastAsia="zh-CN"/>
        </w:rPr>
        <w:t xml:space="preserve"> come from one country</w:t>
      </w:r>
      <w:r>
        <w:rPr>
          <w:rFonts w:eastAsia="SimSun" w:cs="Arial"/>
          <w:lang w:val="en-US" w:eastAsia="zh-CN"/>
        </w:rPr>
        <w:t xml:space="preserve">, which makes it difficult to guarantee the representativeness of the judges. On the </w:t>
      </w:r>
      <w:r>
        <w:rPr>
          <w:rFonts w:eastAsia="SimSun" w:cs="Arial" w:hint="eastAsia"/>
          <w:lang w:val="en-US" w:eastAsia="zh-CN"/>
        </w:rPr>
        <w:t>other</w:t>
      </w:r>
      <w:r>
        <w:rPr>
          <w:rFonts w:eastAsia="SimSun" w:cs="Arial"/>
          <w:lang w:val="en-US" w:eastAsia="zh-CN"/>
        </w:rPr>
        <w:t xml:space="preserve"> hand</w:t>
      </w:r>
      <w:r>
        <w:rPr>
          <w:rFonts w:eastAsia="SimSun" w:cs="Arial" w:hint="eastAsia"/>
          <w:lang w:val="en-US" w:eastAsia="zh-CN"/>
        </w:rPr>
        <w:t>，</w:t>
      </w:r>
      <w:r>
        <w:rPr>
          <w:rFonts w:eastAsia="SimSun" w:cs="Arial"/>
          <w:lang w:val="en-US" w:eastAsia="zh-CN"/>
        </w:rPr>
        <w:t>some judges lack experience</w:t>
      </w:r>
      <w:r>
        <w:rPr>
          <w:rFonts w:eastAsia="SimSun" w:cs="Arial" w:hint="eastAsia"/>
          <w:lang w:val="en-US" w:eastAsia="zh-CN"/>
        </w:rPr>
        <w:t xml:space="preserve"> because </w:t>
      </w:r>
      <w:r>
        <w:rPr>
          <w:rFonts w:eastAsia="SimSun" w:cs="Arial"/>
          <w:lang w:val="en-US" w:eastAsia="zh-CN"/>
        </w:rPr>
        <w:t xml:space="preserve">this might be their first time taking such </w:t>
      </w:r>
      <w:r>
        <w:rPr>
          <w:rFonts w:eastAsia="SimSun" w:cs="Arial" w:hint="eastAsia"/>
          <w:lang w:val="en-US" w:eastAsia="zh-CN"/>
        </w:rPr>
        <w:t xml:space="preserve">a </w:t>
      </w:r>
      <w:r>
        <w:rPr>
          <w:rFonts w:eastAsia="SimSun" w:cs="Arial"/>
          <w:lang w:val="en-US" w:eastAsia="zh-CN"/>
        </w:rPr>
        <w:t xml:space="preserve">role. Therefore, it is suggested that </w:t>
      </w:r>
      <w:r>
        <w:rPr>
          <w:rFonts w:eastAsia="SimSun" w:cs="Arial" w:hint="eastAsia"/>
          <w:lang w:val="en-US" w:eastAsia="zh-CN"/>
        </w:rPr>
        <w:t>t</w:t>
      </w:r>
      <w:r>
        <w:rPr>
          <w:rFonts w:eastAsia="SimSun" w:cs="Arial"/>
          <w:lang w:val="en-US" w:eastAsia="zh-CN"/>
        </w:rPr>
        <w:t xml:space="preserve">he minimum number of judges should be </w:t>
      </w:r>
      <w:r>
        <w:rPr>
          <w:rFonts w:eastAsia="SimSun" w:cs="Arial" w:hint="eastAsia"/>
          <w:lang w:val="en-US" w:eastAsia="zh-CN"/>
        </w:rPr>
        <w:t>mo</w:t>
      </w:r>
      <w:r>
        <w:rPr>
          <w:rFonts w:eastAsia="SimSun" w:cs="Arial" w:hint="eastAsia"/>
          <w:lang w:val="en-US" w:eastAsia="zh-CN"/>
        </w:rPr>
        <w:t xml:space="preserve">re </w:t>
      </w:r>
      <w:r>
        <w:rPr>
          <w:rFonts w:eastAsia="SimSun" w:cs="Arial"/>
          <w:lang w:val="en-US" w:eastAsia="zh-CN"/>
        </w:rPr>
        <w:t xml:space="preserve">than 10, and the maximum number of judges from each country should be </w:t>
      </w:r>
      <w:r>
        <w:rPr>
          <w:rFonts w:eastAsia="SimSun" w:cs="Arial" w:hint="eastAsia"/>
          <w:lang w:val="en-US" w:eastAsia="zh-CN"/>
        </w:rPr>
        <w:t xml:space="preserve">less </w:t>
      </w:r>
      <w:r>
        <w:rPr>
          <w:rFonts w:eastAsia="SimSun" w:cs="Arial"/>
          <w:lang w:val="en-US" w:eastAsia="zh-CN"/>
        </w:rPr>
        <w:t>than 3. The judges should be trained before scoring. The WWA l1.1 Ato</w:t>
      </w:r>
      <w:r>
        <w:rPr>
          <w:rFonts w:eastAsia="SimSun" w:cs="Arial" w:hint="eastAsia"/>
          <w:lang w:val="en-US" w:eastAsia="zh-CN"/>
        </w:rPr>
        <w:t>N</w:t>
      </w:r>
      <w:r>
        <w:rPr>
          <w:rFonts w:eastAsia="SimSun" w:cs="Arial"/>
          <w:lang w:val="en-US" w:eastAsia="zh-CN"/>
        </w:rPr>
        <w:t xml:space="preserve"> manager heritage module courses should be used in combination with the selection requirements.</w:t>
      </w:r>
    </w:p>
    <w:p w14:paraId="50303590" w14:textId="77777777" w:rsidR="00C91958" w:rsidRDefault="002E5ADB">
      <w:pPr>
        <w:pStyle w:val="BodyText"/>
        <w:spacing w:beforeLines="50" w:before="120" w:afterLines="50" w:line="360" w:lineRule="auto"/>
        <w:ind w:left="660"/>
        <w:rPr>
          <w:rFonts w:eastAsia="SimSun" w:cs="Arial"/>
          <w:lang w:val="en-US" w:eastAsia="zh-CN"/>
        </w:rPr>
      </w:pPr>
      <w:r>
        <w:rPr>
          <w:rFonts w:eastAsia="SimSun" w:cs="Arial"/>
          <w:b/>
          <w:lang w:val="en-US" w:eastAsia="zh-CN"/>
        </w:rPr>
        <w:lastRenderedPageBreak/>
        <w:t>2.1.2</w:t>
      </w:r>
      <w:r>
        <w:rPr>
          <w:rFonts w:eastAsia="SimSun" w:cs="Arial" w:hint="eastAsia"/>
          <w:b/>
          <w:lang w:val="en-US" w:eastAsia="zh-CN"/>
        </w:rPr>
        <w:t xml:space="preserve"> </w:t>
      </w:r>
      <w:bookmarkStart w:id="7" w:name="OLE_LINK6"/>
      <w:r>
        <w:rPr>
          <w:rFonts w:eastAsia="SimSun" w:cs="Arial" w:hint="eastAsia"/>
          <w:b/>
          <w:lang w:val="en-US" w:eastAsia="zh-CN"/>
        </w:rPr>
        <w:t>Add th</w:t>
      </w:r>
      <w:r>
        <w:rPr>
          <w:rFonts w:eastAsia="SimSun" w:cs="Arial" w:hint="eastAsia"/>
          <w:b/>
          <w:lang w:val="en-US" w:eastAsia="zh-CN"/>
        </w:rPr>
        <w:t>e presentation and Q &amp; A process of nominated lighthouse</w:t>
      </w:r>
      <w:bookmarkEnd w:id="7"/>
    </w:p>
    <w:p w14:paraId="50303591" w14:textId="77777777" w:rsidR="00C91958" w:rsidRDefault="002E5ADB">
      <w:pPr>
        <w:pStyle w:val="BodyText"/>
        <w:spacing w:beforeLines="50" w:before="120" w:afterLines="50" w:line="360" w:lineRule="auto"/>
        <w:ind w:leftChars="270" w:left="594"/>
        <w:rPr>
          <w:rFonts w:eastAsia="SimSun" w:cs="Arial"/>
          <w:lang w:val="en-US" w:eastAsia="zh-CN"/>
        </w:rPr>
      </w:pPr>
      <w:bookmarkStart w:id="8" w:name="OLE_LINK7"/>
      <w:r>
        <w:rPr>
          <w:rFonts w:eastAsia="SimSun" w:cs="Arial" w:hint="eastAsia"/>
          <w:lang w:val="en-US" w:eastAsia="zh-CN"/>
        </w:rPr>
        <w:t>T</w:t>
      </w:r>
      <w:r>
        <w:rPr>
          <w:rFonts w:eastAsia="SimSun" w:cs="Arial"/>
          <w:lang w:val="en-US" w:eastAsia="zh-CN"/>
        </w:rPr>
        <w:t xml:space="preserve">he judges may not have enough </w:t>
      </w:r>
      <w:r>
        <w:rPr>
          <w:rFonts w:eastAsia="SimSun" w:cs="Arial" w:hint="eastAsia"/>
          <w:lang w:val="en-US" w:eastAsia="zh-CN"/>
        </w:rPr>
        <w:t xml:space="preserve">information </w:t>
      </w:r>
      <w:r>
        <w:rPr>
          <w:rFonts w:eastAsia="SimSun" w:cs="Arial"/>
          <w:lang w:val="en-US" w:eastAsia="zh-CN"/>
        </w:rPr>
        <w:t xml:space="preserve">on the lighthouses </w:t>
      </w:r>
      <w:r>
        <w:rPr>
          <w:rFonts w:eastAsia="SimSun" w:cs="Arial" w:hint="eastAsia"/>
          <w:lang w:val="en-US" w:eastAsia="zh-CN"/>
        </w:rPr>
        <w:t>by</w:t>
      </w:r>
      <w:r>
        <w:rPr>
          <w:rFonts w:eastAsia="SimSun" w:cs="Arial"/>
          <w:lang w:val="en-US" w:eastAsia="zh-CN"/>
        </w:rPr>
        <w:t xml:space="preserve"> just</w:t>
      </w:r>
      <w:r>
        <w:rPr>
          <w:rFonts w:eastAsia="SimSun" w:cs="Arial" w:hint="eastAsia"/>
          <w:lang w:val="en-US" w:eastAsia="zh-CN"/>
        </w:rPr>
        <w:t xml:space="preserve"> reading </w:t>
      </w:r>
      <w:r>
        <w:rPr>
          <w:rFonts w:eastAsia="SimSun" w:cs="Arial"/>
          <w:lang w:val="en-US" w:eastAsia="zh-CN"/>
        </w:rPr>
        <w:t>the content submitted in the nomination form</w:t>
      </w:r>
      <w:r>
        <w:rPr>
          <w:rFonts w:eastAsia="SimSun" w:cs="Arial" w:hint="eastAsia"/>
          <w:lang w:val="en-US" w:eastAsia="zh-CN"/>
        </w:rPr>
        <w:t xml:space="preserve">. Presentation </w:t>
      </w:r>
      <w:r>
        <w:rPr>
          <w:rFonts w:eastAsia="SimSun" w:cs="Arial"/>
          <w:lang w:val="en-US" w:eastAsia="zh-CN"/>
        </w:rPr>
        <w:t>and interactions between the judges and the applicants would b</w:t>
      </w:r>
      <w:r>
        <w:rPr>
          <w:rFonts w:eastAsia="SimSun" w:cs="Arial"/>
          <w:lang w:val="en-US" w:eastAsia="zh-CN"/>
        </w:rPr>
        <w:t>enefit</w:t>
      </w:r>
      <w:r>
        <w:rPr>
          <w:rFonts w:eastAsia="SimSun" w:cs="Arial" w:hint="eastAsia"/>
          <w:lang w:val="en-US" w:eastAsia="zh-CN"/>
        </w:rPr>
        <w:t xml:space="preserve"> </w:t>
      </w:r>
      <w:r>
        <w:rPr>
          <w:rFonts w:eastAsia="SimSun" w:cs="Arial"/>
          <w:lang w:val="en-US" w:eastAsia="zh-CN"/>
        </w:rPr>
        <w:t>the</w:t>
      </w:r>
      <w:r>
        <w:rPr>
          <w:rFonts w:eastAsia="SimSun" w:cs="Arial" w:hint="eastAsia"/>
          <w:lang w:val="en-US" w:eastAsia="zh-CN"/>
        </w:rPr>
        <w:t xml:space="preserve"> judgments</w:t>
      </w:r>
      <w:r>
        <w:rPr>
          <w:rFonts w:eastAsia="SimSun" w:cs="Arial"/>
          <w:lang w:val="en-US" w:eastAsia="zh-CN"/>
        </w:rPr>
        <w:t xml:space="preserve">. </w:t>
      </w:r>
      <w:bookmarkEnd w:id="8"/>
      <w:r>
        <w:rPr>
          <w:rFonts w:eastAsia="SimSun" w:cs="Arial"/>
          <w:lang w:val="en-US" w:eastAsia="zh-CN"/>
        </w:rPr>
        <w:t>In the selection process, the addition of interactive links (</w:t>
      </w:r>
      <w:r>
        <w:rPr>
          <w:rFonts w:eastAsia="SimSun" w:cs="Arial" w:hint="eastAsia"/>
          <w:lang w:val="en-US" w:eastAsia="zh-CN"/>
        </w:rPr>
        <w:t>a</w:t>
      </w:r>
      <w:r>
        <w:rPr>
          <w:rFonts w:eastAsia="SimSun" w:cs="Arial"/>
          <w:lang w:val="en-US" w:eastAsia="zh-CN"/>
        </w:rPr>
        <w:t xml:space="preserve">n additional meeting could be added during the </w:t>
      </w:r>
      <w:r>
        <w:rPr>
          <w:rFonts w:eastAsia="SimSun" w:cs="Arial" w:hint="eastAsia"/>
          <w:lang w:val="en-US" w:eastAsia="zh-CN"/>
        </w:rPr>
        <w:t>conference</w:t>
      </w:r>
      <w:r>
        <w:rPr>
          <w:rFonts w:eastAsia="SimSun" w:cs="Arial"/>
          <w:lang w:val="en-US" w:eastAsia="zh-CN"/>
        </w:rPr>
        <w:t>) should be considered to facilitate on site introduction and questioning of the lighthouses. This would ensure tha</w:t>
      </w:r>
      <w:r>
        <w:rPr>
          <w:rFonts w:eastAsia="SimSun" w:cs="Arial"/>
          <w:lang w:val="en-US" w:eastAsia="zh-CN"/>
        </w:rPr>
        <w:t>t the participants of all countries understand the nominated lighthouses</w:t>
      </w:r>
      <w:r>
        <w:rPr>
          <w:rFonts w:eastAsia="SimSun" w:cs="Arial" w:hint="eastAsia"/>
          <w:lang w:val="en-US" w:eastAsia="zh-CN"/>
        </w:rPr>
        <w:t>.</w:t>
      </w:r>
      <w:r>
        <w:rPr>
          <w:rFonts w:eastAsia="SimSun" w:cs="Arial"/>
          <w:lang w:val="en-US" w:eastAsia="zh-CN"/>
        </w:rPr>
        <w:t xml:space="preserve"> </w:t>
      </w:r>
      <w:r>
        <w:rPr>
          <w:rFonts w:eastAsia="SimSun" w:cs="Arial" w:hint="eastAsia"/>
          <w:lang w:val="en-US" w:eastAsia="zh-CN"/>
        </w:rPr>
        <w:t>Th</w:t>
      </w:r>
      <w:r>
        <w:rPr>
          <w:rFonts w:eastAsia="SimSun" w:cs="Arial"/>
          <w:lang w:val="en-US" w:eastAsia="zh-CN"/>
        </w:rPr>
        <w:t xml:space="preserve">is comprehension </w:t>
      </w:r>
      <w:r>
        <w:rPr>
          <w:rFonts w:eastAsia="SimSun" w:cs="Arial" w:hint="eastAsia"/>
          <w:lang w:val="en-US" w:eastAsia="zh-CN"/>
        </w:rPr>
        <w:t xml:space="preserve">encourages </w:t>
      </w:r>
      <w:r>
        <w:rPr>
          <w:rFonts w:eastAsia="SimSun" w:cs="Arial"/>
          <w:lang w:val="en-US" w:eastAsia="zh-CN"/>
        </w:rPr>
        <w:t>the participation</w:t>
      </w:r>
      <w:r>
        <w:rPr>
          <w:rFonts w:eastAsia="SimSun" w:cs="Arial" w:hint="eastAsia"/>
          <w:lang w:val="en-US" w:eastAsia="zh-CN"/>
        </w:rPr>
        <w:t>,</w:t>
      </w:r>
      <w:r>
        <w:rPr>
          <w:rFonts w:eastAsia="SimSun" w:cs="Arial"/>
          <w:lang w:val="en-US" w:eastAsia="zh-CN"/>
        </w:rPr>
        <w:t xml:space="preserve"> </w:t>
      </w:r>
      <w:r>
        <w:rPr>
          <w:rFonts w:eastAsia="SimSun" w:cs="Arial" w:hint="eastAsia"/>
          <w:lang w:val="en-US" w:eastAsia="zh-CN"/>
        </w:rPr>
        <w:t xml:space="preserve">attracts the </w:t>
      </w:r>
      <w:r>
        <w:rPr>
          <w:rFonts w:eastAsia="SimSun" w:cs="Arial"/>
          <w:lang w:val="en-US" w:eastAsia="zh-CN"/>
        </w:rPr>
        <w:t>attention of the nominated lighthouses, facilitate</w:t>
      </w:r>
      <w:r>
        <w:rPr>
          <w:rFonts w:eastAsia="SimSun" w:cs="Arial" w:hint="eastAsia"/>
          <w:lang w:val="en-US" w:eastAsia="zh-CN"/>
        </w:rPr>
        <w:t>s</w:t>
      </w:r>
      <w:r>
        <w:rPr>
          <w:rFonts w:eastAsia="SimSun" w:cs="Arial"/>
          <w:lang w:val="en-US" w:eastAsia="zh-CN"/>
        </w:rPr>
        <w:t xml:space="preserve"> the exchange of management experience among </w:t>
      </w:r>
      <w:r>
        <w:rPr>
          <w:rFonts w:eastAsia="SimSun" w:cs="Arial" w:hint="eastAsia"/>
          <w:lang w:val="en-US" w:eastAsia="zh-CN"/>
        </w:rPr>
        <w:t xml:space="preserve">the </w:t>
      </w:r>
      <w:r>
        <w:rPr>
          <w:rFonts w:eastAsia="SimSun" w:cs="Arial"/>
          <w:lang w:val="en-US" w:eastAsia="zh-CN"/>
        </w:rPr>
        <w:t xml:space="preserve">countries, and </w:t>
      </w:r>
      <w:r>
        <w:rPr>
          <w:rFonts w:eastAsia="SimSun" w:cs="Arial" w:hint="eastAsia"/>
          <w:lang w:val="en-US" w:eastAsia="zh-CN"/>
        </w:rPr>
        <w:t>raise</w:t>
      </w:r>
      <w:r>
        <w:rPr>
          <w:rFonts w:eastAsia="SimSun" w:cs="Arial" w:hint="eastAsia"/>
          <w:lang w:val="en-US" w:eastAsia="zh-CN"/>
        </w:rPr>
        <w:t xml:space="preserve">s </w:t>
      </w:r>
      <w:r>
        <w:rPr>
          <w:rFonts w:eastAsia="SimSun" w:cs="Arial"/>
          <w:lang w:val="en-US" w:eastAsia="zh-CN"/>
        </w:rPr>
        <w:t xml:space="preserve">the spirit of </w:t>
      </w:r>
      <w:r>
        <w:rPr>
          <w:rFonts w:eastAsia="SimSun" w:cs="Arial" w:hint="eastAsia"/>
          <w:lang w:val="en-US" w:eastAsia="zh-CN"/>
        </w:rPr>
        <w:t>l</w:t>
      </w:r>
      <w:r>
        <w:rPr>
          <w:rFonts w:eastAsia="SimSun" w:cs="Arial"/>
          <w:lang w:val="en-US" w:eastAsia="zh-CN"/>
        </w:rPr>
        <w:t>ighthouse protection mentioned in the Incheon declaration and R1005.</w:t>
      </w:r>
    </w:p>
    <w:p w14:paraId="50303592" w14:textId="77777777" w:rsidR="00C91958" w:rsidRDefault="002E5ADB">
      <w:pPr>
        <w:pStyle w:val="Heading2"/>
        <w:numPr>
          <w:ilvl w:val="255"/>
          <w:numId w:val="0"/>
        </w:numPr>
        <w:tabs>
          <w:tab w:val="clear" w:pos="851"/>
          <w:tab w:val="left" w:pos="440"/>
        </w:tabs>
        <w:spacing w:afterLines="50"/>
        <w:ind w:left="658" w:hanging="658"/>
        <w:rPr>
          <w:rFonts w:ascii="Arial" w:hAnsi="Arial" w:cs="Arial"/>
          <w:color w:val="000000" w:themeColor="text1"/>
          <w:sz w:val="22"/>
          <w:szCs w:val="22"/>
          <w:lang w:val="en-US" w:eastAsia="zh-CN"/>
        </w:rPr>
      </w:pPr>
      <w:r>
        <w:rPr>
          <w:rFonts w:ascii="Arial" w:hAnsi="Arial" w:cs="Arial"/>
          <w:color w:val="000000" w:themeColor="text1"/>
          <w:sz w:val="22"/>
          <w:szCs w:val="22"/>
          <w:lang w:val="en-US" w:eastAsia="zh-CN"/>
        </w:rPr>
        <w:t xml:space="preserve">2.2 Selection </w:t>
      </w:r>
      <w:r>
        <w:rPr>
          <w:rFonts w:ascii="Arial" w:hAnsi="Arial" w:cs="Arial" w:hint="eastAsia"/>
          <w:color w:val="000000" w:themeColor="text1"/>
          <w:sz w:val="22"/>
          <w:szCs w:val="22"/>
          <w:lang w:val="en-US" w:eastAsia="zh-CN"/>
        </w:rPr>
        <w:t>indicators</w:t>
      </w:r>
      <w:r>
        <w:rPr>
          <w:rFonts w:ascii="Arial" w:hAnsi="Arial" w:cs="Arial"/>
          <w:color w:val="000000" w:themeColor="text1"/>
          <w:sz w:val="22"/>
          <w:szCs w:val="22"/>
          <w:lang w:val="en-US" w:eastAsia="zh-CN"/>
        </w:rPr>
        <w:t xml:space="preserve"> and scoring standard</w:t>
      </w:r>
    </w:p>
    <w:p w14:paraId="50303593" w14:textId="77777777" w:rsidR="00C91958" w:rsidRDefault="002E5ADB">
      <w:pPr>
        <w:pStyle w:val="BodyText"/>
        <w:numPr>
          <w:ilvl w:val="255"/>
          <w:numId w:val="0"/>
        </w:numPr>
        <w:tabs>
          <w:tab w:val="left" w:pos="220"/>
        </w:tabs>
        <w:spacing w:line="360" w:lineRule="auto"/>
        <w:ind w:left="3" w:hanging="3"/>
        <w:rPr>
          <w:rFonts w:eastAsia="SimSun" w:cs="Arial"/>
          <w:lang w:val="en-US" w:eastAsia="zh-CN"/>
        </w:rPr>
      </w:pPr>
      <w:bookmarkStart w:id="9" w:name="OLE_LINK8"/>
      <w:r>
        <w:rPr>
          <w:rFonts w:eastAsia="SimSun" w:cs="Arial"/>
          <w:lang w:val="en-US" w:eastAsia="zh-CN"/>
        </w:rPr>
        <w:t>The lighthouse selection is based on one or more indicators of "in</w:t>
      </w:r>
      <w:r>
        <w:rPr>
          <w:rFonts w:eastAsia="SimSun" w:cs="Arial" w:hint="eastAsia"/>
          <w:lang w:val="en-US" w:eastAsia="zh-CN"/>
        </w:rPr>
        <w:t>trinsic</w:t>
      </w:r>
      <w:r>
        <w:rPr>
          <w:rFonts w:eastAsia="SimSun" w:cs="Arial"/>
          <w:lang w:val="en-US" w:eastAsia="zh-CN"/>
        </w:rPr>
        <w:t xml:space="preserve"> heritage interests, </w:t>
      </w:r>
      <w:r>
        <w:rPr>
          <w:rFonts w:eastAsia="SimSun" w:cs="Arial" w:hint="eastAsia"/>
          <w:lang w:val="en-US" w:eastAsia="zh-CN"/>
        </w:rPr>
        <w:t>conservation</w:t>
      </w:r>
      <w:r>
        <w:rPr>
          <w:rFonts w:eastAsia="SimSun" w:cs="Arial"/>
          <w:lang w:val="en-US" w:eastAsia="zh-CN"/>
        </w:rPr>
        <w:t xml:space="preserve">, public </w:t>
      </w:r>
      <w:r>
        <w:rPr>
          <w:rFonts w:eastAsia="SimSun" w:cs="Arial"/>
          <w:lang w:val="en-US" w:eastAsia="zh-CN"/>
        </w:rPr>
        <w:t xml:space="preserve">access and education, and other factors that may promote the interests of world lighthouse heritage". The hierarchical structure and contents of these four indicators are not listed specifically. Furthermore, there are problems with having an unreasonable </w:t>
      </w:r>
      <w:r>
        <w:rPr>
          <w:rFonts w:eastAsia="SimSun" w:cs="Arial"/>
          <w:lang w:val="en-US" w:eastAsia="zh-CN"/>
        </w:rPr>
        <w:t>single goal and no quantitative standard</w:t>
      </w:r>
      <w:r>
        <w:rPr>
          <w:rFonts w:eastAsia="SimSun" w:cs="Arial" w:hint="eastAsia"/>
          <w:lang w:val="en-US" w:eastAsia="zh-CN"/>
        </w:rPr>
        <w:t>.</w:t>
      </w:r>
      <w:r>
        <w:rPr>
          <w:rFonts w:eastAsia="SimSun" w:cs="Arial"/>
          <w:lang w:val="en-US" w:eastAsia="zh-CN"/>
        </w:rPr>
        <w:t xml:space="preserve"> A selection </w:t>
      </w:r>
      <w:r>
        <w:rPr>
          <w:rFonts w:eastAsia="SimSun" w:cs="Arial" w:hint="eastAsia"/>
          <w:lang w:val="en-US" w:eastAsia="zh-CN"/>
        </w:rPr>
        <w:t xml:space="preserve">criteria </w:t>
      </w:r>
      <w:r>
        <w:rPr>
          <w:rFonts w:eastAsia="SimSun" w:cs="Arial"/>
          <w:lang w:val="en-US" w:eastAsia="zh-CN"/>
        </w:rPr>
        <w:t xml:space="preserve">needs to be </w:t>
      </w:r>
      <w:r>
        <w:rPr>
          <w:rFonts w:eastAsia="SimSun" w:cs="Arial" w:hint="eastAsia"/>
          <w:lang w:val="en-US" w:eastAsia="zh-CN"/>
        </w:rPr>
        <w:t>establish</w:t>
      </w:r>
      <w:r>
        <w:rPr>
          <w:rFonts w:eastAsia="SimSun" w:cs="Arial"/>
          <w:lang w:val="en-US" w:eastAsia="zh-CN"/>
        </w:rPr>
        <w:t>ed. It is necessary to create a scientific, simple and effective index system in line with the IALA documents and clarify the index hierarchy with a scoring standard. The e</w:t>
      </w:r>
      <w:r>
        <w:rPr>
          <w:rFonts w:eastAsia="SimSun" w:cs="Arial"/>
          <w:lang w:val="en-US" w:eastAsia="zh-CN"/>
        </w:rPr>
        <w:t>valuation index and scoring standard determined by our investigation are shown in Annex 1.</w:t>
      </w:r>
    </w:p>
    <w:bookmarkEnd w:id="9"/>
    <w:p w14:paraId="50303594" w14:textId="77777777" w:rsidR="00C91958" w:rsidRDefault="002E5ADB">
      <w:pPr>
        <w:pStyle w:val="Heading2"/>
        <w:numPr>
          <w:ilvl w:val="255"/>
          <w:numId w:val="0"/>
        </w:numPr>
        <w:tabs>
          <w:tab w:val="clear" w:pos="851"/>
          <w:tab w:val="left" w:pos="440"/>
        </w:tabs>
        <w:spacing w:before="0" w:after="181"/>
        <w:rPr>
          <w:rFonts w:ascii="Arial" w:hAnsi="Arial" w:cs="Arial"/>
          <w:color w:val="000000" w:themeColor="text1"/>
          <w:sz w:val="22"/>
          <w:szCs w:val="22"/>
          <w:lang w:val="en-US" w:eastAsia="zh-CN"/>
        </w:rPr>
      </w:pPr>
      <w:r>
        <w:rPr>
          <w:rFonts w:ascii="Arial" w:hAnsi="Arial" w:cs="Arial" w:hint="eastAsia"/>
          <w:color w:val="000000" w:themeColor="text1"/>
          <w:sz w:val="22"/>
          <w:szCs w:val="22"/>
          <w:lang w:val="en-US" w:eastAsia="zh-CN"/>
        </w:rPr>
        <w:t>2.3 Nomination form</w:t>
      </w:r>
    </w:p>
    <w:p w14:paraId="50303595" w14:textId="77777777" w:rsidR="00C91958" w:rsidRDefault="002E5ADB">
      <w:pPr>
        <w:pStyle w:val="BodyText"/>
        <w:tabs>
          <w:tab w:val="left" w:pos="220"/>
        </w:tabs>
        <w:spacing w:line="360" w:lineRule="auto"/>
        <w:ind w:left="3" w:hanging="3"/>
        <w:rPr>
          <w:rFonts w:eastAsia="SimSun" w:cs="Arial"/>
          <w:lang w:val="en-US" w:eastAsia="zh-CN"/>
        </w:rPr>
      </w:pPr>
      <w:r>
        <w:rPr>
          <w:rFonts w:eastAsia="SimSun" w:cs="Arial"/>
          <w:lang w:val="en-US" w:eastAsia="zh-CN"/>
        </w:rPr>
        <w:t xml:space="preserve">In order to facilitate the IALA heritage website to input the registration lighthouse data into the database and facilitate the judges' </w:t>
      </w:r>
      <w:r>
        <w:rPr>
          <w:rFonts w:eastAsia="SimSun" w:cs="Arial"/>
          <w:lang w:val="en-US" w:eastAsia="zh-CN"/>
        </w:rPr>
        <w:t>scoring, it is suggested to further clarify the format and content of the submission data of the nomination lighthouse. Firstly, it is suggested to combine the picture and the nomination form into one file (1 PDF and 1 editable version respectively), and r</w:t>
      </w:r>
      <w:r>
        <w:rPr>
          <w:rFonts w:eastAsia="SimSun" w:cs="Arial"/>
          <w:lang w:val="en-US" w:eastAsia="zh-CN"/>
        </w:rPr>
        <w:t>equire the nominees to provide the picture name and text annotation for each picture. Secondly, it is suggested to standardize the submission content of the registration data and correspond it with the scoring content. See Annex 2 for the revised nominatio</w:t>
      </w:r>
      <w:r>
        <w:rPr>
          <w:rFonts w:eastAsia="SimSun" w:cs="Arial"/>
          <w:lang w:val="en-US" w:eastAsia="zh-CN"/>
        </w:rPr>
        <w:t>n form.</w:t>
      </w:r>
    </w:p>
    <w:p w14:paraId="50303596" w14:textId="77777777" w:rsidR="00C91958" w:rsidRDefault="002E5ADB">
      <w:pPr>
        <w:pStyle w:val="Heading2"/>
        <w:numPr>
          <w:ilvl w:val="255"/>
          <w:numId w:val="0"/>
        </w:numPr>
        <w:tabs>
          <w:tab w:val="clear" w:pos="851"/>
          <w:tab w:val="left" w:pos="440"/>
        </w:tabs>
        <w:spacing w:before="0" w:after="181"/>
        <w:rPr>
          <w:rFonts w:ascii="Arial" w:hAnsi="Arial" w:cs="Arial"/>
          <w:color w:val="000000" w:themeColor="text1"/>
          <w:sz w:val="22"/>
          <w:szCs w:val="22"/>
          <w:lang w:val="en-US" w:eastAsia="zh-CN"/>
        </w:rPr>
      </w:pPr>
      <w:r>
        <w:rPr>
          <w:rFonts w:ascii="Arial" w:hAnsi="Arial" w:cs="Arial" w:hint="eastAsia"/>
          <w:color w:val="000000" w:themeColor="text1"/>
          <w:sz w:val="22"/>
          <w:szCs w:val="22"/>
          <w:lang w:val="en-US" w:eastAsia="zh-CN"/>
        </w:rPr>
        <w:t>2</w:t>
      </w:r>
      <w:r>
        <w:rPr>
          <w:rFonts w:ascii="Arial" w:hAnsi="Arial" w:cs="Arial"/>
          <w:color w:val="000000" w:themeColor="text1"/>
          <w:sz w:val="22"/>
          <w:szCs w:val="22"/>
          <w:lang w:val="en-US" w:eastAsia="zh-CN"/>
        </w:rPr>
        <w:t>.</w:t>
      </w:r>
      <w:r>
        <w:rPr>
          <w:rFonts w:ascii="Arial" w:hAnsi="Arial" w:cs="Arial" w:hint="eastAsia"/>
          <w:color w:val="000000" w:themeColor="text1"/>
          <w:sz w:val="22"/>
          <w:szCs w:val="22"/>
          <w:lang w:val="en-US" w:eastAsia="zh-CN"/>
        </w:rPr>
        <w:t>4</w:t>
      </w:r>
      <w:r>
        <w:rPr>
          <w:rFonts w:ascii="Arial" w:hAnsi="Arial" w:cs="Arial"/>
          <w:color w:val="000000" w:themeColor="text1"/>
          <w:sz w:val="22"/>
          <w:szCs w:val="22"/>
          <w:lang w:val="en-US" w:eastAsia="zh-CN"/>
        </w:rPr>
        <w:t xml:space="preserve"> Prize sponsorship</w:t>
      </w:r>
    </w:p>
    <w:p w14:paraId="50303597" w14:textId="77777777" w:rsidR="00C91958" w:rsidRDefault="002E5ADB">
      <w:pPr>
        <w:pStyle w:val="BodyText"/>
        <w:numPr>
          <w:ilvl w:val="255"/>
          <w:numId w:val="0"/>
        </w:numPr>
        <w:tabs>
          <w:tab w:val="left" w:pos="220"/>
        </w:tabs>
        <w:spacing w:line="360" w:lineRule="auto"/>
        <w:ind w:left="3" w:hanging="3"/>
        <w:rPr>
          <w:rFonts w:eastAsia="SimSun" w:cs="Arial"/>
          <w:lang w:val="en-US" w:eastAsia="zh-CN"/>
        </w:rPr>
      </w:pPr>
      <w:r>
        <w:rPr>
          <w:rFonts w:eastAsia="SimSun" w:cs="Arial"/>
          <w:lang w:val="en-US" w:eastAsia="zh-CN"/>
        </w:rPr>
        <w:t xml:space="preserve">South Korea </w:t>
      </w:r>
      <w:r>
        <w:rPr>
          <w:rFonts w:eastAsia="SimSun" w:cs="Arial" w:hint="eastAsia"/>
          <w:lang w:val="en-US" w:eastAsia="zh-CN"/>
        </w:rPr>
        <w:t xml:space="preserve">has consistently </w:t>
      </w:r>
      <w:r>
        <w:rPr>
          <w:rFonts w:eastAsia="SimSun" w:cs="Arial"/>
          <w:lang w:val="en-US" w:eastAsia="zh-CN"/>
        </w:rPr>
        <w:t>support</w:t>
      </w:r>
      <w:r>
        <w:rPr>
          <w:rFonts w:eastAsia="SimSun" w:cs="Arial" w:hint="eastAsia"/>
          <w:lang w:val="en-US" w:eastAsia="zh-CN"/>
        </w:rPr>
        <w:t>ed</w:t>
      </w:r>
      <w:r>
        <w:rPr>
          <w:rFonts w:eastAsia="SimSun" w:cs="Arial"/>
          <w:lang w:val="en-US" w:eastAsia="zh-CN"/>
        </w:rPr>
        <w:t xml:space="preserve"> the award</w:t>
      </w:r>
      <w:r>
        <w:rPr>
          <w:rFonts w:eastAsia="SimSun" w:cs="Arial" w:hint="eastAsia"/>
          <w:lang w:val="en-US" w:eastAsia="zh-CN"/>
        </w:rPr>
        <w:t xml:space="preserve"> in recent years</w:t>
      </w:r>
      <w:r>
        <w:rPr>
          <w:rFonts w:eastAsia="SimSun" w:cs="Arial"/>
          <w:lang w:val="en-US" w:eastAsia="zh-CN"/>
        </w:rPr>
        <w:t xml:space="preserve">, and IALA does not have sufficient conditions or resources to provide more </w:t>
      </w:r>
      <w:r>
        <w:rPr>
          <w:rFonts w:eastAsia="SimSun" w:cs="Arial" w:hint="eastAsia"/>
          <w:lang w:val="en-US" w:eastAsia="zh-CN"/>
        </w:rPr>
        <w:t>attractive</w:t>
      </w:r>
      <w:r>
        <w:rPr>
          <w:rFonts w:eastAsia="SimSun" w:cs="Arial"/>
          <w:lang w:val="en-US" w:eastAsia="zh-CN"/>
        </w:rPr>
        <w:t xml:space="preserve"> awards. Therefore, the source of awards should be determined to ensure the sustainability of activities. </w:t>
      </w:r>
    </w:p>
    <w:p w14:paraId="50303598" w14:textId="77777777" w:rsidR="00C91958" w:rsidRDefault="002E5ADB">
      <w:pPr>
        <w:pStyle w:val="BodyText"/>
        <w:numPr>
          <w:ilvl w:val="255"/>
          <w:numId w:val="0"/>
        </w:numPr>
        <w:tabs>
          <w:tab w:val="left" w:pos="220"/>
        </w:tabs>
        <w:spacing w:line="360" w:lineRule="auto"/>
        <w:ind w:left="3" w:hanging="3"/>
        <w:rPr>
          <w:rFonts w:eastAsia="SimSun" w:cs="Arial"/>
          <w:lang w:val="en-US" w:eastAsia="zh-CN"/>
        </w:rPr>
      </w:pPr>
      <w:r>
        <w:rPr>
          <w:rFonts w:eastAsia="SimSun" w:cs="Arial"/>
          <w:lang w:val="en-US" w:eastAsia="zh-CN"/>
        </w:rPr>
        <w:t xml:space="preserve">It can be stipulated that the design of the prize is the model of the last award-winning heritage lighthouse, which is provided by the production of </w:t>
      </w:r>
      <w:r>
        <w:rPr>
          <w:rFonts w:eastAsia="SimSun" w:cs="Arial"/>
          <w:lang w:val="en-US" w:eastAsia="zh-CN"/>
        </w:rPr>
        <w:t xml:space="preserve">the </w:t>
      </w:r>
      <w:r>
        <w:rPr>
          <w:rFonts w:eastAsia="SimSun" w:cs="Arial" w:hint="eastAsia"/>
          <w:lang w:val="en-US" w:eastAsia="zh-CN"/>
        </w:rPr>
        <w:t>accolade holders</w:t>
      </w:r>
      <w:r>
        <w:rPr>
          <w:rFonts w:eastAsia="SimSun" w:cs="Arial"/>
          <w:lang w:val="en-US" w:eastAsia="zh-CN"/>
        </w:rPr>
        <w:t xml:space="preserve">. </w:t>
      </w:r>
      <w:r>
        <w:rPr>
          <w:rFonts w:eastAsia="SimSun" w:cs="Arial" w:hint="eastAsia"/>
          <w:lang w:val="en-US" w:eastAsia="zh-CN"/>
        </w:rPr>
        <w:t>T</w:t>
      </w:r>
      <w:r>
        <w:rPr>
          <w:rFonts w:eastAsia="SimSun" w:cs="Arial"/>
          <w:lang w:val="en-US" w:eastAsia="zh-CN"/>
        </w:rPr>
        <w:t>he winner of last year's heritage lighthouse will award the prize to the winner of this year</w:t>
      </w:r>
      <w:r>
        <w:rPr>
          <w:rFonts w:eastAsia="SimSun" w:cs="Arial" w:hint="eastAsia"/>
          <w:lang w:val="en-US" w:eastAsia="zh-CN"/>
        </w:rPr>
        <w:t>,</w:t>
      </w:r>
      <w:r>
        <w:rPr>
          <w:rFonts w:eastAsia="SimSun" w:cs="Arial"/>
          <w:lang w:val="en-US" w:eastAsia="zh-CN"/>
        </w:rPr>
        <w:t xml:space="preserve"> like the "Olympic" torch, which symbolizes the inheritance of the lighthouse culture and spirit. The prize design and production </w:t>
      </w:r>
      <w:r>
        <w:rPr>
          <w:rFonts w:eastAsia="SimSun" w:cs="Arial"/>
          <w:lang w:val="en-US" w:eastAsia="zh-CN"/>
        </w:rPr>
        <w:lastRenderedPageBreak/>
        <w:t xml:space="preserve">scheme is </w:t>
      </w:r>
      <w:r>
        <w:rPr>
          <w:rFonts w:eastAsia="SimSun" w:cs="Arial"/>
          <w:lang w:val="en-US" w:eastAsia="zh-CN"/>
        </w:rPr>
        <w:t>to be included in the content of the application materials. H</w:t>
      </w:r>
      <w:r>
        <w:rPr>
          <w:rFonts w:eastAsia="SimSun" w:cs="Arial" w:hint="eastAsia"/>
          <w:lang w:val="en-US" w:eastAsia="zh-CN"/>
        </w:rPr>
        <w:t xml:space="preserve">owever, </w:t>
      </w:r>
      <w:r>
        <w:rPr>
          <w:rFonts w:eastAsia="SimSun" w:cs="Arial"/>
          <w:lang w:val="en-US" w:eastAsia="zh-CN"/>
        </w:rPr>
        <w:t>this</w:t>
      </w:r>
      <w:r>
        <w:rPr>
          <w:rFonts w:eastAsia="SimSun" w:cs="Arial" w:hint="eastAsia"/>
          <w:lang w:val="en-US" w:eastAsia="zh-CN"/>
        </w:rPr>
        <w:t xml:space="preserve"> </w:t>
      </w:r>
      <w:r>
        <w:rPr>
          <w:rFonts w:eastAsia="SimSun" w:cs="Arial"/>
          <w:lang w:val="en-US" w:eastAsia="zh-CN"/>
        </w:rPr>
        <w:t>content should not</w:t>
      </w:r>
      <w:r>
        <w:rPr>
          <w:rFonts w:eastAsia="SimSun" w:cs="Arial" w:hint="eastAsia"/>
          <w:lang w:val="en-US" w:eastAsia="zh-CN"/>
        </w:rPr>
        <w:t xml:space="preserve"> be considered </w:t>
      </w:r>
      <w:r>
        <w:rPr>
          <w:rFonts w:eastAsia="SimSun" w:cs="Arial"/>
          <w:lang w:val="en-US" w:eastAsia="zh-CN"/>
        </w:rPr>
        <w:t>for scoring purposes.</w:t>
      </w:r>
    </w:p>
    <w:p w14:paraId="50303599" w14:textId="77777777" w:rsidR="00C91958" w:rsidRDefault="002E5ADB">
      <w:pPr>
        <w:pStyle w:val="Heading2"/>
        <w:numPr>
          <w:ilvl w:val="255"/>
          <w:numId w:val="0"/>
        </w:numPr>
        <w:tabs>
          <w:tab w:val="clear" w:pos="851"/>
          <w:tab w:val="left" w:pos="440"/>
        </w:tabs>
        <w:spacing w:before="0" w:after="181"/>
        <w:rPr>
          <w:rFonts w:ascii="Arial" w:hAnsi="Arial" w:cs="Arial"/>
          <w:color w:val="000000" w:themeColor="text1"/>
          <w:sz w:val="22"/>
          <w:szCs w:val="22"/>
          <w:lang w:val="en-US" w:eastAsia="zh-CN"/>
        </w:rPr>
      </w:pPr>
      <w:r>
        <w:rPr>
          <w:rFonts w:ascii="Arial" w:hAnsi="Arial" w:cs="Arial"/>
          <w:color w:val="000000" w:themeColor="text1"/>
          <w:sz w:val="22"/>
          <w:szCs w:val="22"/>
          <w:lang w:val="en-US" w:eastAsia="zh-CN"/>
        </w:rPr>
        <w:t>2.</w:t>
      </w:r>
      <w:r>
        <w:rPr>
          <w:rFonts w:ascii="Arial" w:hAnsi="Arial" w:cs="Arial" w:hint="eastAsia"/>
          <w:color w:val="000000" w:themeColor="text1"/>
          <w:sz w:val="22"/>
          <w:szCs w:val="22"/>
          <w:lang w:val="en-US" w:eastAsia="zh-CN"/>
        </w:rPr>
        <w:t>5</w:t>
      </w:r>
      <w:r>
        <w:rPr>
          <w:rFonts w:ascii="Arial" w:hAnsi="Arial" w:cs="Arial"/>
          <w:color w:val="000000" w:themeColor="text1"/>
          <w:sz w:val="22"/>
          <w:szCs w:val="22"/>
          <w:lang w:val="en-US" w:eastAsia="zh-CN"/>
        </w:rPr>
        <w:t xml:space="preserve"> </w:t>
      </w:r>
      <w:r>
        <w:rPr>
          <w:rFonts w:ascii="Arial" w:hAnsi="Arial" w:cs="Arial" w:hint="eastAsia"/>
          <w:color w:val="000000" w:themeColor="text1"/>
          <w:sz w:val="22"/>
          <w:szCs w:val="22"/>
          <w:lang w:val="en-US" w:eastAsia="zh-CN"/>
        </w:rPr>
        <w:t>Publicity and promotion after award</w:t>
      </w:r>
    </w:p>
    <w:p w14:paraId="5030359A" w14:textId="77777777" w:rsidR="00C91958" w:rsidRDefault="002E5ADB">
      <w:pPr>
        <w:pStyle w:val="BodyText"/>
        <w:numPr>
          <w:ilvl w:val="255"/>
          <w:numId w:val="0"/>
        </w:numPr>
        <w:tabs>
          <w:tab w:val="left" w:pos="220"/>
        </w:tabs>
        <w:spacing w:line="360" w:lineRule="auto"/>
        <w:ind w:left="3" w:hanging="3"/>
        <w:rPr>
          <w:rFonts w:eastAsia="SimSun" w:cs="Arial"/>
          <w:lang w:val="en-US" w:eastAsia="zh-CN"/>
        </w:rPr>
      </w:pPr>
      <w:bookmarkStart w:id="10" w:name="OLE_LINK9"/>
      <w:r>
        <w:rPr>
          <w:rFonts w:eastAsia="SimSun" w:cs="Arial"/>
          <w:lang w:val="en-US" w:eastAsia="zh-CN"/>
        </w:rPr>
        <w:t>It is suggested t</w:t>
      </w:r>
      <w:r>
        <w:rPr>
          <w:rFonts w:eastAsia="SimSun" w:cs="Arial"/>
          <w:lang w:val="en-US" w:eastAsia="zh-CN"/>
        </w:rPr>
        <w:t xml:space="preserve">o </w:t>
      </w:r>
      <w:r>
        <w:rPr>
          <w:rFonts w:eastAsia="SimSun" w:cs="Arial"/>
          <w:lang w:val="en-US" w:eastAsia="zh-CN"/>
        </w:rPr>
        <w:t>p</w:t>
      </w:r>
      <w:r>
        <w:rPr>
          <w:rFonts w:eastAsia="SimSun" w:cs="Arial"/>
          <w:lang w:val="en-US" w:eastAsia="zh-CN"/>
        </w:rPr>
        <w:t xml:space="preserve">romote </w:t>
      </w:r>
      <w:r>
        <w:rPr>
          <w:rFonts w:eastAsia="SimSun" w:cs="Arial"/>
          <w:lang w:val="en-US" w:eastAsia="zh-CN"/>
        </w:rPr>
        <w:t>h</w:t>
      </w:r>
      <w:r>
        <w:rPr>
          <w:rFonts w:eastAsia="SimSun" w:cs="Arial"/>
          <w:lang w:val="en-US" w:eastAsia="zh-CN"/>
        </w:rPr>
        <w:t xml:space="preserve">eritage </w:t>
      </w:r>
      <w:r>
        <w:rPr>
          <w:rFonts w:eastAsia="SimSun" w:cs="Arial"/>
          <w:lang w:val="en-US" w:eastAsia="zh-CN"/>
        </w:rPr>
        <w:t>l</w:t>
      </w:r>
      <w:r>
        <w:rPr>
          <w:rFonts w:eastAsia="SimSun" w:cs="Arial"/>
          <w:lang w:val="en-US" w:eastAsia="zh-CN"/>
        </w:rPr>
        <w:t xml:space="preserve">ighthouses, in particular </w:t>
      </w:r>
      <w:r>
        <w:rPr>
          <w:rFonts w:eastAsia="SimSun" w:cs="Arial"/>
          <w:lang w:val="en-US" w:eastAsia="zh-CN"/>
        </w:rPr>
        <w:t>accolade holders</w:t>
      </w:r>
      <w:r>
        <w:rPr>
          <w:rFonts w:eastAsia="SimSun" w:cs="Arial"/>
          <w:lang w:val="en-US" w:eastAsia="zh-CN"/>
        </w:rPr>
        <w:t xml:space="preserve">, and to encourage and discuss the use of social media platforms popular in various countries in the world. </w:t>
      </w:r>
      <w:r>
        <w:rPr>
          <w:rFonts w:eastAsia="SimSun" w:cs="Arial" w:hint="eastAsia"/>
          <w:lang w:val="en-US" w:eastAsia="zh-CN"/>
        </w:rPr>
        <w:t>To advertise</w:t>
      </w:r>
      <w:r>
        <w:rPr>
          <w:rFonts w:eastAsia="SimSun" w:cs="Arial"/>
          <w:lang w:val="en-US" w:eastAsia="zh-CN"/>
        </w:rPr>
        <w:t xml:space="preserve"> through modern science, relaxed and even entertaining video expressions, live interaction, pe</w:t>
      </w:r>
      <w:r>
        <w:rPr>
          <w:rFonts w:eastAsia="SimSun" w:cs="Arial"/>
          <w:lang w:val="en-US" w:eastAsia="zh-CN"/>
        </w:rPr>
        <w:t>rsonalized lighthouse transformation (decoration / customization) would spread lighthouse culture and lighthouse charm.</w:t>
      </w:r>
    </w:p>
    <w:bookmarkEnd w:id="10"/>
    <w:p w14:paraId="5030359B" w14:textId="77777777" w:rsidR="00C91958" w:rsidRDefault="002E5ADB">
      <w:pPr>
        <w:keepNext/>
        <w:numPr>
          <w:ilvl w:val="0"/>
          <w:numId w:val="1"/>
        </w:numPr>
        <w:tabs>
          <w:tab w:val="clear" w:pos="567"/>
          <w:tab w:val="left" w:pos="440"/>
        </w:tabs>
        <w:spacing w:before="240" w:after="240"/>
        <w:ind w:left="447" w:hanging="447"/>
        <w:outlineLvl w:val="0"/>
        <w:rPr>
          <w:rFonts w:eastAsia="仿宋" w:cs="Arial"/>
          <w:b/>
          <w:caps/>
          <w:color w:val="0070C0"/>
          <w:kern w:val="28"/>
          <w:lang w:eastAsia="zh-CN"/>
        </w:rPr>
      </w:pPr>
      <w:r>
        <w:rPr>
          <w:rFonts w:eastAsia="仿宋" w:cs="Arial"/>
          <w:b/>
          <w:caps/>
          <w:color w:val="0070C0"/>
          <w:kern w:val="28"/>
          <w:lang w:val="en-US" w:eastAsia="zh-CN"/>
        </w:rPr>
        <w:t>Proposal</w:t>
      </w:r>
    </w:p>
    <w:p w14:paraId="5030359C" w14:textId="77777777" w:rsidR="00C91958" w:rsidRDefault="002E5ADB">
      <w:pPr>
        <w:pStyle w:val="BodyText"/>
        <w:numPr>
          <w:ilvl w:val="255"/>
          <w:numId w:val="0"/>
        </w:numPr>
        <w:tabs>
          <w:tab w:val="left" w:pos="220"/>
        </w:tabs>
        <w:spacing w:line="360" w:lineRule="auto"/>
        <w:ind w:left="3" w:hanging="3"/>
        <w:rPr>
          <w:rFonts w:eastAsia="SimSun" w:cs="Arial"/>
          <w:lang w:val="en-US" w:eastAsia="zh-CN"/>
        </w:rPr>
      </w:pPr>
      <w:bookmarkStart w:id="11" w:name="OLE_LINK10"/>
      <w:r>
        <w:rPr>
          <w:rFonts w:eastAsia="SimSun" w:cs="Arial"/>
          <w:lang w:val="en-US" w:eastAsia="zh-CN"/>
        </w:rPr>
        <w:t>All of the above modifications are the research results of China's selection of heritage lighthouses. The evaluation index syst</w:t>
      </w:r>
      <w:r>
        <w:rPr>
          <w:rFonts w:eastAsia="SimSun" w:cs="Arial"/>
          <w:lang w:val="en-US" w:eastAsia="zh-CN"/>
        </w:rPr>
        <w:t xml:space="preserve">em and standards in the annex are obtained by collecting </w:t>
      </w:r>
      <w:r>
        <w:rPr>
          <w:rFonts w:eastAsia="SimSun" w:cs="Arial" w:hint="eastAsia"/>
          <w:lang w:val="en-US" w:eastAsia="zh-CN"/>
        </w:rPr>
        <w:t>82</w:t>
      </w:r>
      <w:r>
        <w:rPr>
          <w:rFonts w:eastAsia="SimSun" w:cs="Arial"/>
          <w:lang w:val="en-US" w:eastAsia="zh-CN"/>
        </w:rPr>
        <w:t xml:space="preserve"> questionnaires from China's heritage lighthouse stakeholders. It is suggested that the revised selection scheme be reviewed and submitted to the Council at an appropriate time.</w:t>
      </w:r>
    </w:p>
    <w:bookmarkEnd w:id="11"/>
    <w:p w14:paraId="5030359D" w14:textId="77777777" w:rsidR="00C91958" w:rsidRDefault="002E5ADB">
      <w:pPr>
        <w:keepNext/>
        <w:numPr>
          <w:ilvl w:val="0"/>
          <w:numId w:val="1"/>
        </w:numPr>
        <w:tabs>
          <w:tab w:val="clear" w:pos="567"/>
          <w:tab w:val="left" w:pos="440"/>
        </w:tabs>
        <w:spacing w:before="240" w:after="240"/>
        <w:ind w:left="447" w:hanging="447"/>
        <w:outlineLvl w:val="0"/>
        <w:rPr>
          <w:rFonts w:eastAsia="仿宋" w:cs="Arial"/>
          <w:b/>
          <w:caps/>
          <w:color w:val="0070C0"/>
          <w:kern w:val="28"/>
          <w:lang w:val="en-US" w:eastAsia="zh-CN"/>
        </w:rPr>
      </w:pPr>
      <w:r>
        <w:rPr>
          <w:rFonts w:eastAsia="仿宋" w:cs="Arial"/>
          <w:b/>
          <w:caps/>
          <w:color w:val="0070C0"/>
          <w:kern w:val="28"/>
          <w:lang w:val="en-US" w:eastAsia="zh-CN"/>
        </w:rPr>
        <w:t>Action requested to</w:t>
      </w:r>
      <w:r>
        <w:rPr>
          <w:rFonts w:eastAsia="仿宋" w:cs="Arial"/>
          <w:b/>
          <w:caps/>
          <w:color w:val="0070C0"/>
          <w:kern w:val="28"/>
          <w:lang w:val="en-US" w:eastAsia="zh-CN"/>
        </w:rPr>
        <w:t xml:space="preserve"> Committee</w:t>
      </w:r>
    </w:p>
    <w:p w14:paraId="5030359E" w14:textId="77777777" w:rsidR="00C91958" w:rsidRDefault="002E5ADB">
      <w:pPr>
        <w:pStyle w:val="BodyText"/>
        <w:numPr>
          <w:ilvl w:val="255"/>
          <w:numId w:val="0"/>
        </w:numPr>
        <w:tabs>
          <w:tab w:val="left" w:pos="220"/>
        </w:tabs>
        <w:spacing w:after="0" w:line="360" w:lineRule="auto"/>
        <w:ind w:left="3" w:hanging="3"/>
        <w:jc w:val="left"/>
        <w:rPr>
          <w:rFonts w:eastAsia="SimSun" w:cs="Arial"/>
          <w:lang w:val="en-US" w:eastAsia="zh-CN"/>
        </w:rPr>
      </w:pPr>
      <w:r>
        <w:rPr>
          <w:rFonts w:eastAsia="SimSun" w:cs="Arial"/>
          <w:lang w:val="en-US" w:eastAsia="zh-CN"/>
        </w:rPr>
        <w:t>The ENG Committee is invited to consider the proposals and take action as appropriate.</w:t>
      </w:r>
    </w:p>
    <w:p w14:paraId="5030359F" w14:textId="77777777" w:rsidR="00C91958" w:rsidRDefault="00C91958">
      <w:pPr>
        <w:pStyle w:val="Default"/>
        <w:numPr>
          <w:ilvl w:val="255"/>
          <w:numId w:val="0"/>
        </w:numPr>
        <w:tabs>
          <w:tab w:val="left" w:pos="440"/>
          <w:tab w:val="left" w:pos="880"/>
        </w:tabs>
        <w:spacing w:beforeLines="50" w:before="120" w:afterLines="50" w:after="120" w:line="360" w:lineRule="auto"/>
        <w:ind w:hanging="11"/>
        <w:jc w:val="center"/>
        <w:rPr>
          <w:rFonts w:ascii="Arial" w:eastAsia="仿宋" w:hAnsi="Arial" w:cs="Arial"/>
          <w:sz w:val="22"/>
          <w:szCs w:val="22"/>
          <w:lang w:val="en-US" w:eastAsia="zh-CN"/>
        </w:rPr>
      </w:pPr>
    </w:p>
    <w:p w14:paraId="503035A0" w14:textId="77777777" w:rsidR="00C91958" w:rsidRDefault="00C91958">
      <w:pPr>
        <w:pStyle w:val="Default"/>
        <w:spacing w:line="360" w:lineRule="auto"/>
        <w:ind w:firstLineChars="183" w:firstLine="403"/>
        <w:jc w:val="both"/>
        <w:rPr>
          <w:rFonts w:ascii="Arial" w:eastAsia="仿宋" w:hAnsi="Arial" w:cs="Arial"/>
          <w:sz w:val="22"/>
          <w:szCs w:val="22"/>
          <w:lang w:val="en-US" w:eastAsia="zh-CN"/>
        </w:rPr>
      </w:pPr>
    </w:p>
    <w:p w14:paraId="503035A1" w14:textId="77777777" w:rsidR="00C91958" w:rsidRDefault="00C91958">
      <w:pPr>
        <w:spacing w:line="360" w:lineRule="auto"/>
        <w:ind w:left="28" w:hanging="28"/>
        <w:jc w:val="center"/>
        <w:rPr>
          <w:rFonts w:eastAsia="SimHei"/>
          <w:spacing w:val="-2"/>
          <w:sz w:val="24"/>
          <w:szCs w:val="24"/>
          <w:lang w:val="en-US" w:eastAsia="zh-CN"/>
        </w:rPr>
        <w:sectPr w:rsidR="00C91958">
          <w:headerReference w:type="default" r:id="rId9"/>
          <w:footerReference w:type="default" r:id="rId10"/>
          <w:pgSz w:w="11906" w:h="16838"/>
          <w:pgMar w:top="1134" w:right="1134" w:bottom="1134" w:left="1134" w:header="709" w:footer="709" w:gutter="0"/>
          <w:cols w:space="708"/>
          <w:docGrid w:linePitch="360"/>
        </w:sectPr>
      </w:pPr>
    </w:p>
    <w:p w14:paraId="503035A2" w14:textId="77777777" w:rsidR="00C91958" w:rsidRDefault="002E5ADB">
      <w:pPr>
        <w:keepNext/>
        <w:numPr>
          <w:ilvl w:val="255"/>
          <w:numId w:val="0"/>
        </w:numPr>
        <w:tabs>
          <w:tab w:val="left" w:pos="440"/>
        </w:tabs>
        <w:spacing w:before="240" w:after="240"/>
        <w:outlineLvl w:val="0"/>
        <w:rPr>
          <w:rFonts w:eastAsia="仿宋" w:cs="Arial"/>
          <w:b/>
          <w:caps/>
          <w:color w:val="0070C0"/>
          <w:kern w:val="28"/>
          <w:lang w:val="en-US" w:eastAsia="zh-CN"/>
        </w:rPr>
      </w:pPr>
      <w:r>
        <w:rPr>
          <w:rFonts w:eastAsia="仿宋" w:cs="Arial"/>
          <w:b/>
          <w:caps/>
          <w:color w:val="0070C0"/>
          <w:kern w:val="28"/>
          <w:lang w:val="en-US" w:eastAsia="zh-CN"/>
        </w:rPr>
        <w:lastRenderedPageBreak/>
        <w:t>Annex 1 EVALUATION index and scoring standard table</w:t>
      </w:r>
    </w:p>
    <w:tbl>
      <w:tblPr>
        <w:tblW w:w="10651" w:type="dxa"/>
        <w:jc w:val="center"/>
        <w:tblLayout w:type="fixed"/>
        <w:tblCellMar>
          <w:left w:w="10" w:type="dxa"/>
          <w:right w:w="10" w:type="dxa"/>
        </w:tblCellMar>
        <w:tblLook w:val="04A0" w:firstRow="1" w:lastRow="0" w:firstColumn="1" w:lastColumn="0" w:noHBand="0" w:noVBand="1"/>
      </w:tblPr>
      <w:tblGrid>
        <w:gridCol w:w="1282"/>
        <w:gridCol w:w="2121"/>
        <w:gridCol w:w="6527"/>
        <w:gridCol w:w="721"/>
      </w:tblGrid>
      <w:tr w:rsidR="00C91958" w14:paraId="503035A7" w14:textId="77777777">
        <w:trPr>
          <w:trHeight w:hRule="exact" w:val="683"/>
          <w:tblHeader/>
          <w:jc w:val="center"/>
        </w:trPr>
        <w:tc>
          <w:tcPr>
            <w:tcW w:w="1282" w:type="dxa"/>
            <w:tcBorders>
              <w:top w:val="single" w:sz="12" w:space="0" w:color="auto"/>
              <w:left w:val="single" w:sz="12" w:space="0" w:color="auto"/>
              <w:bottom w:val="single" w:sz="4" w:space="0" w:color="auto"/>
              <w:right w:val="single" w:sz="4" w:space="0" w:color="auto"/>
            </w:tcBorders>
            <w:shd w:val="clear" w:color="auto" w:fill="auto"/>
            <w:vAlign w:val="center"/>
          </w:tcPr>
          <w:p w14:paraId="503035A3" w14:textId="77777777" w:rsidR="00C91958" w:rsidRDefault="002E5ADB">
            <w:pPr>
              <w:pStyle w:val="Heading2"/>
              <w:numPr>
                <w:ilvl w:val="1"/>
                <w:numId w:val="0"/>
              </w:numPr>
              <w:tabs>
                <w:tab w:val="clear" w:pos="851"/>
                <w:tab w:val="left" w:pos="440"/>
              </w:tabs>
              <w:spacing w:after="181"/>
              <w:ind w:left="18" w:hanging="18"/>
              <w:jc w:val="center"/>
              <w:rPr>
                <w:rFonts w:ascii="Arial" w:eastAsia="SimSun" w:hAnsi="Arial" w:cs="Arial"/>
                <w:bCs/>
                <w:color w:val="auto"/>
                <w:sz w:val="22"/>
                <w:szCs w:val="22"/>
                <w:lang w:val="en-US" w:eastAsia="zh-CN"/>
              </w:rPr>
            </w:pPr>
            <w:r>
              <w:rPr>
                <w:rFonts w:ascii="Arial" w:eastAsia="SimSun" w:hAnsi="Arial" w:cs="Arial"/>
                <w:bCs/>
                <w:color w:val="auto"/>
                <w:sz w:val="22"/>
                <w:szCs w:val="22"/>
                <w:lang w:val="en-US" w:eastAsia="zh-CN"/>
              </w:rPr>
              <w:t>Assessment element</w:t>
            </w:r>
          </w:p>
        </w:tc>
        <w:tc>
          <w:tcPr>
            <w:tcW w:w="2121" w:type="dxa"/>
            <w:tcBorders>
              <w:top w:val="single" w:sz="12" w:space="0" w:color="auto"/>
              <w:left w:val="single" w:sz="4" w:space="0" w:color="auto"/>
              <w:bottom w:val="single" w:sz="4" w:space="0" w:color="auto"/>
              <w:right w:val="single" w:sz="4" w:space="0" w:color="auto"/>
            </w:tcBorders>
            <w:shd w:val="clear" w:color="auto" w:fill="auto"/>
            <w:vAlign w:val="center"/>
          </w:tcPr>
          <w:p w14:paraId="503035A4" w14:textId="77777777" w:rsidR="00C91958" w:rsidRDefault="002E5ADB">
            <w:pPr>
              <w:pStyle w:val="Heading2"/>
              <w:numPr>
                <w:ilvl w:val="1"/>
                <w:numId w:val="0"/>
              </w:numPr>
              <w:tabs>
                <w:tab w:val="clear" w:pos="851"/>
                <w:tab w:val="left" w:pos="440"/>
              </w:tabs>
              <w:spacing w:after="181"/>
              <w:ind w:left="18" w:hanging="18"/>
              <w:jc w:val="center"/>
              <w:rPr>
                <w:rFonts w:ascii="Arial" w:eastAsia="SimSun" w:hAnsi="Arial" w:cs="Arial"/>
                <w:bCs/>
                <w:color w:val="auto"/>
                <w:sz w:val="22"/>
                <w:szCs w:val="22"/>
                <w:lang w:val="en-US" w:eastAsia="zh-CN"/>
              </w:rPr>
            </w:pPr>
            <w:r>
              <w:rPr>
                <w:rFonts w:ascii="Arial" w:eastAsia="SimSun" w:hAnsi="Arial" w:cs="Arial"/>
                <w:bCs/>
                <w:color w:val="auto"/>
                <w:sz w:val="22"/>
                <w:szCs w:val="22"/>
                <w:lang w:val="en-US" w:eastAsia="zh-CN"/>
              </w:rPr>
              <w:t>Evaluating indicator</w:t>
            </w:r>
          </w:p>
        </w:tc>
        <w:tc>
          <w:tcPr>
            <w:tcW w:w="6527" w:type="dxa"/>
            <w:tcBorders>
              <w:top w:val="single" w:sz="12" w:space="0" w:color="auto"/>
              <w:left w:val="single" w:sz="4" w:space="0" w:color="auto"/>
              <w:bottom w:val="single" w:sz="4" w:space="0" w:color="auto"/>
              <w:right w:val="single" w:sz="12" w:space="0" w:color="auto"/>
            </w:tcBorders>
            <w:shd w:val="clear" w:color="auto" w:fill="auto"/>
            <w:vAlign w:val="center"/>
          </w:tcPr>
          <w:p w14:paraId="503035A5" w14:textId="77777777" w:rsidR="00C91958" w:rsidRDefault="002E5ADB">
            <w:pPr>
              <w:pStyle w:val="Heading2"/>
              <w:numPr>
                <w:ilvl w:val="1"/>
                <w:numId w:val="0"/>
              </w:numPr>
              <w:tabs>
                <w:tab w:val="clear" w:pos="851"/>
                <w:tab w:val="left" w:pos="440"/>
              </w:tabs>
              <w:spacing w:after="181"/>
              <w:ind w:left="658" w:hanging="658"/>
              <w:jc w:val="center"/>
              <w:rPr>
                <w:rFonts w:ascii="Arial" w:eastAsia="SimSun" w:hAnsi="Arial" w:cs="Arial"/>
                <w:bCs/>
                <w:color w:val="auto"/>
                <w:sz w:val="22"/>
                <w:szCs w:val="22"/>
                <w:shd w:val="clear" w:color="auto" w:fill="FFFFFF"/>
                <w:lang w:val="en-US" w:eastAsia="zh-CN"/>
              </w:rPr>
            </w:pPr>
            <w:r>
              <w:rPr>
                <w:rFonts w:ascii="Arial" w:eastAsia="SimSun" w:hAnsi="Arial" w:cs="Arial"/>
                <w:bCs/>
                <w:color w:val="auto"/>
                <w:sz w:val="22"/>
                <w:szCs w:val="22"/>
                <w:lang w:val="en-US" w:eastAsia="zh-CN"/>
              </w:rPr>
              <w:t>Evaluation content</w:t>
            </w:r>
          </w:p>
        </w:tc>
        <w:tc>
          <w:tcPr>
            <w:tcW w:w="721" w:type="dxa"/>
            <w:tcBorders>
              <w:top w:val="single" w:sz="12" w:space="0" w:color="auto"/>
              <w:left w:val="single" w:sz="4" w:space="0" w:color="auto"/>
              <w:bottom w:val="single" w:sz="4" w:space="0" w:color="auto"/>
              <w:right w:val="single" w:sz="12" w:space="0" w:color="auto"/>
            </w:tcBorders>
            <w:shd w:val="clear" w:color="auto" w:fill="auto"/>
            <w:vAlign w:val="center"/>
          </w:tcPr>
          <w:p w14:paraId="503035A6" w14:textId="77777777" w:rsidR="00C91958" w:rsidRDefault="002E5ADB">
            <w:pPr>
              <w:pStyle w:val="Heading2"/>
              <w:numPr>
                <w:ilvl w:val="1"/>
                <w:numId w:val="0"/>
              </w:numPr>
              <w:tabs>
                <w:tab w:val="clear" w:pos="851"/>
                <w:tab w:val="left" w:pos="440"/>
              </w:tabs>
              <w:spacing w:after="181"/>
              <w:ind w:left="658" w:hanging="658"/>
              <w:jc w:val="center"/>
              <w:rPr>
                <w:rFonts w:ascii="Arial" w:eastAsia="SimSun" w:hAnsi="Arial" w:cs="Arial"/>
                <w:bCs/>
                <w:color w:val="auto"/>
                <w:sz w:val="22"/>
                <w:szCs w:val="22"/>
                <w:lang w:val="en-US" w:eastAsia="zh-CN"/>
              </w:rPr>
            </w:pPr>
            <w:r>
              <w:rPr>
                <w:rFonts w:ascii="Arial" w:eastAsia="SimSun" w:hAnsi="Arial" w:cs="Arial"/>
                <w:bCs/>
                <w:color w:val="4F81BD" w:themeColor="accent1"/>
                <w:sz w:val="22"/>
                <w:szCs w:val="22"/>
                <w:lang w:val="en-US" w:eastAsia="zh-CN" w:bidi="zh-CN"/>
              </w:rPr>
              <w:t>Score</w:t>
            </w:r>
          </w:p>
        </w:tc>
      </w:tr>
      <w:tr w:rsidR="00C91958" w14:paraId="503035AF" w14:textId="77777777">
        <w:trPr>
          <w:trHeight w:val="346"/>
          <w:jc w:val="center"/>
        </w:trPr>
        <w:tc>
          <w:tcPr>
            <w:tcW w:w="1282" w:type="dxa"/>
            <w:vMerge w:val="restart"/>
            <w:tcBorders>
              <w:top w:val="single" w:sz="4" w:space="0" w:color="auto"/>
              <w:left w:val="single" w:sz="12" w:space="0" w:color="auto"/>
              <w:right w:val="single" w:sz="4" w:space="0" w:color="auto"/>
            </w:tcBorders>
            <w:shd w:val="clear" w:color="auto" w:fill="auto"/>
            <w:vAlign w:val="center"/>
          </w:tcPr>
          <w:p w14:paraId="503035A8" w14:textId="77777777" w:rsidR="00C91958" w:rsidRDefault="002E5ADB">
            <w:pPr>
              <w:spacing w:line="200" w:lineRule="exact"/>
              <w:ind w:left="28" w:hanging="28"/>
              <w:jc w:val="center"/>
              <w:rPr>
                <w:rFonts w:eastAsia="SimSun" w:cs="Arial"/>
                <w:lang w:val="en-US" w:eastAsia="zh-CN"/>
              </w:rPr>
            </w:pPr>
            <w:r>
              <w:rPr>
                <w:rFonts w:eastAsia="SimSun" w:cs="Arial"/>
                <w:lang w:val="en-US" w:eastAsia="zh-CN"/>
              </w:rPr>
              <w:t>Intrinsic Heritage Interest</w:t>
            </w:r>
          </w:p>
          <w:p w14:paraId="503035A9" w14:textId="77777777" w:rsidR="00C91958" w:rsidRDefault="002E5ADB">
            <w:pPr>
              <w:spacing w:line="200" w:lineRule="exact"/>
              <w:ind w:left="28" w:rightChars="-52" w:right="-114" w:hanging="28"/>
              <w:jc w:val="center"/>
              <w:rPr>
                <w:rFonts w:eastAsia="仿宋" w:cs="Arial"/>
                <w:lang w:val="en-US" w:eastAsia="zh-CN"/>
              </w:rPr>
            </w:pPr>
            <w:r>
              <w:rPr>
                <w:rFonts w:eastAsia="SimSun" w:cs="Arial" w:hint="eastAsia"/>
                <w:lang w:val="en-US" w:eastAsia="zh-CN"/>
              </w:rPr>
              <w:t>（</w:t>
            </w:r>
            <w:r>
              <w:rPr>
                <w:rFonts w:eastAsia="SimSun" w:cs="Arial"/>
                <w:color w:val="548DD4" w:themeColor="text2" w:themeTint="99"/>
                <w:lang w:val="en-US" w:eastAsia="zh-CN"/>
              </w:rPr>
              <w:t>Score</w:t>
            </w:r>
            <w:r>
              <w:rPr>
                <w:rFonts w:eastAsia="SimSun" w:cs="Arial" w:hint="eastAsia"/>
                <w:color w:val="548DD4" w:themeColor="text2" w:themeTint="99"/>
                <w:lang w:val="en-US" w:eastAsia="zh-CN"/>
              </w:rPr>
              <w:t>58</w:t>
            </w:r>
            <w:r>
              <w:rPr>
                <w:rFonts w:eastAsia="SimSun" w:cs="Arial" w:hint="eastAsia"/>
                <w:lang w:val="en-US" w:eastAsia="zh-CN"/>
              </w:rPr>
              <w:t>）</w:t>
            </w:r>
          </w:p>
        </w:tc>
        <w:tc>
          <w:tcPr>
            <w:tcW w:w="2121" w:type="dxa"/>
            <w:vMerge w:val="restart"/>
            <w:tcBorders>
              <w:top w:val="single" w:sz="4" w:space="0" w:color="auto"/>
              <w:left w:val="single" w:sz="4" w:space="0" w:color="auto"/>
              <w:right w:val="single" w:sz="4" w:space="0" w:color="auto"/>
            </w:tcBorders>
            <w:shd w:val="clear" w:color="auto" w:fill="auto"/>
            <w:vAlign w:val="center"/>
          </w:tcPr>
          <w:p w14:paraId="503035AA" w14:textId="77777777" w:rsidR="00C91958" w:rsidRDefault="002E5ADB">
            <w:pPr>
              <w:spacing w:line="200" w:lineRule="exact"/>
              <w:jc w:val="center"/>
              <w:rPr>
                <w:rFonts w:eastAsia="SimSun" w:cs="Arial"/>
                <w:lang w:val="en-US" w:eastAsia="zh-CN" w:bidi="zh-CN"/>
              </w:rPr>
            </w:pPr>
            <w:r>
              <w:rPr>
                <w:rFonts w:eastAsia="SimSun" w:cs="Arial"/>
                <w:lang w:val="en-US" w:eastAsia="zh-CN" w:bidi="zh-CN"/>
              </w:rPr>
              <w:t>Architecture</w:t>
            </w:r>
          </w:p>
          <w:p w14:paraId="503035AB" w14:textId="77777777" w:rsidR="00C91958" w:rsidRDefault="00C91958">
            <w:pPr>
              <w:spacing w:line="200" w:lineRule="exact"/>
              <w:jc w:val="center"/>
              <w:rPr>
                <w:rFonts w:eastAsia="SimSun" w:cs="Arial"/>
                <w:lang w:val="en-US" w:eastAsia="zh-CN" w:bidi="zh-CN"/>
              </w:rPr>
            </w:pPr>
          </w:p>
          <w:p w14:paraId="503035AC" w14:textId="77777777" w:rsidR="00C91958" w:rsidRDefault="002E5ADB">
            <w:pPr>
              <w:spacing w:line="200" w:lineRule="exact"/>
              <w:jc w:val="center"/>
              <w:rPr>
                <w:rFonts w:eastAsia="SimSun" w:cs="Arial"/>
                <w:lang w:val="en-US" w:eastAsia="zh-CN" w:bidi="zh-CN"/>
              </w:rPr>
            </w:pPr>
            <w:r>
              <w:rPr>
                <w:rFonts w:eastAsia="SimSun" w:cs="Arial" w:hint="eastAsia"/>
                <w:lang w:val="en-US" w:eastAsia="zh-CN"/>
              </w:rPr>
              <w:t>（</w:t>
            </w:r>
            <w:r>
              <w:rPr>
                <w:rFonts w:eastAsia="SimSun" w:cs="Arial"/>
                <w:color w:val="548DD4" w:themeColor="text2" w:themeTint="99"/>
                <w:lang w:val="en-US" w:eastAsia="zh-CN"/>
              </w:rPr>
              <w:t xml:space="preserve">Score </w:t>
            </w:r>
            <w:r>
              <w:rPr>
                <w:rFonts w:eastAsia="SimSun" w:cs="Arial" w:hint="eastAsia"/>
                <w:color w:val="548DD4" w:themeColor="text2" w:themeTint="99"/>
                <w:lang w:val="en-US" w:eastAsia="zh-CN"/>
              </w:rPr>
              <w:t>17</w:t>
            </w:r>
            <w:r>
              <w:rPr>
                <w:rFonts w:eastAsia="SimSun" w:cs="Arial" w:hint="eastAsia"/>
                <w:color w:val="548DD4" w:themeColor="text2" w:themeTint="99"/>
                <w:lang w:val="en-US" w:eastAsia="zh-CN"/>
              </w:rPr>
              <w:t>）</w:t>
            </w:r>
          </w:p>
        </w:tc>
        <w:tc>
          <w:tcPr>
            <w:tcW w:w="6527" w:type="dxa"/>
            <w:tcBorders>
              <w:top w:val="single" w:sz="4" w:space="0" w:color="auto"/>
              <w:left w:val="single" w:sz="4" w:space="0" w:color="auto"/>
              <w:bottom w:val="single" w:sz="4" w:space="0" w:color="auto"/>
              <w:right w:val="single" w:sz="12" w:space="0" w:color="auto"/>
            </w:tcBorders>
            <w:shd w:val="clear" w:color="auto" w:fill="auto"/>
            <w:vAlign w:val="center"/>
          </w:tcPr>
          <w:p w14:paraId="503035AD" w14:textId="77777777" w:rsidR="00C91958" w:rsidRDefault="002E5ADB">
            <w:pPr>
              <w:numPr>
                <w:ilvl w:val="255"/>
                <w:numId w:val="0"/>
              </w:numPr>
              <w:ind w:leftChars="100" w:left="220"/>
              <w:rPr>
                <w:rFonts w:cs="Arial"/>
                <w:spacing w:val="-10"/>
                <w:shd w:val="clear" w:color="auto" w:fill="FFFFFF"/>
                <w:lang w:val="en-US" w:bidi="en-US"/>
              </w:rPr>
            </w:pPr>
            <w:r>
              <w:rPr>
                <w:rFonts w:eastAsia="SimSun" w:cs="Arial"/>
                <w:color w:val="000000" w:themeColor="text1"/>
                <w:lang w:val="en-US" w:eastAsia="zh-CN" w:bidi="zh-CN"/>
              </w:rPr>
              <w:t xml:space="preserve">External </w:t>
            </w:r>
            <w:r>
              <w:rPr>
                <w:rFonts w:eastAsia="SimSun" w:cs="Arial" w:hint="eastAsia"/>
                <w:color w:val="000000" w:themeColor="text1"/>
                <w:lang w:val="en-US" w:eastAsia="zh-CN" w:bidi="zh-CN"/>
              </w:rPr>
              <w:t xml:space="preserve">and internal </w:t>
            </w:r>
            <w:r>
              <w:rPr>
                <w:rFonts w:eastAsia="SimSun" w:cs="Arial"/>
                <w:color w:val="000000" w:themeColor="text1"/>
                <w:lang w:val="en-US" w:eastAsia="zh-CN" w:bidi="zh-CN"/>
              </w:rPr>
              <w:t>structure, materials, packaging of Lighthouse</w:t>
            </w:r>
            <w:r>
              <w:rPr>
                <w:rFonts w:eastAsia="SimSun" w:cs="Arial" w:hint="eastAsia"/>
                <w:color w:val="000000" w:themeColor="text1"/>
                <w:lang w:val="en-US" w:eastAsia="zh-CN" w:bidi="zh-CN"/>
              </w:rPr>
              <w:t xml:space="preserve"> stairs, castings, room layout and mechanical systems, doors, windows and details, etc.</w:t>
            </w:r>
          </w:p>
        </w:tc>
        <w:tc>
          <w:tcPr>
            <w:tcW w:w="721" w:type="dxa"/>
            <w:tcBorders>
              <w:top w:val="single" w:sz="4" w:space="0" w:color="auto"/>
              <w:left w:val="single" w:sz="4" w:space="0" w:color="auto"/>
              <w:bottom w:val="single" w:sz="4" w:space="0" w:color="auto"/>
              <w:right w:val="single" w:sz="12" w:space="0" w:color="auto"/>
            </w:tcBorders>
            <w:shd w:val="clear" w:color="auto" w:fill="auto"/>
            <w:vAlign w:val="center"/>
          </w:tcPr>
          <w:p w14:paraId="503035AE" w14:textId="77777777" w:rsidR="00C91958" w:rsidRDefault="002E5ADB">
            <w:pPr>
              <w:numPr>
                <w:ilvl w:val="255"/>
                <w:numId w:val="0"/>
              </w:numPr>
              <w:jc w:val="center"/>
              <w:rPr>
                <w:rFonts w:cs="Arial"/>
                <w:lang w:val="en-US" w:bidi="zh-CN"/>
              </w:rPr>
            </w:pPr>
            <w:r>
              <w:rPr>
                <w:rFonts w:ascii="Calibri" w:eastAsia="SimSun" w:hAnsi="Calibri" w:hint="eastAsia"/>
                <w:color w:val="000000" w:themeColor="text1"/>
                <w:lang w:val="en-US" w:eastAsia="zh-CN" w:bidi="zh-CN"/>
              </w:rPr>
              <w:t>7</w:t>
            </w:r>
          </w:p>
        </w:tc>
      </w:tr>
      <w:tr w:rsidR="00C91958" w14:paraId="503035B4" w14:textId="77777777">
        <w:trPr>
          <w:trHeight w:val="346"/>
          <w:jc w:val="center"/>
        </w:trPr>
        <w:tc>
          <w:tcPr>
            <w:tcW w:w="1282" w:type="dxa"/>
            <w:vMerge/>
            <w:tcBorders>
              <w:left w:val="single" w:sz="12" w:space="0" w:color="auto"/>
              <w:right w:val="single" w:sz="4" w:space="0" w:color="auto"/>
            </w:tcBorders>
            <w:shd w:val="clear" w:color="auto" w:fill="auto"/>
            <w:vAlign w:val="center"/>
          </w:tcPr>
          <w:p w14:paraId="503035B0" w14:textId="77777777" w:rsidR="00C91958" w:rsidRDefault="00C91958">
            <w:pPr>
              <w:spacing w:line="200" w:lineRule="exact"/>
              <w:ind w:left="28" w:rightChars="-52" w:right="-114" w:hanging="28"/>
              <w:jc w:val="center"/>
              <w:rPr>
                <w:rFonts w:eastAsia="SimSun" w:cs="Arial"/>
                <w:lang w:val="en-US" w:eastAsia="zh-CN"/>
              </w:rPr>
            </w:pPr>
          </w:p>
        </w:tc>
        <w:tc>
          <w:tcPr>
            <w:tcW w:w="2121" w:type="dxa"/>
            <w:vMerge/>
            <w:tcBorders>
              <w:left w:val="single" w:sz="4" w:space="0" w:color="auto"/>
              <w:right w:val="single" w:sz="4" w:space="0" w:color="auto"/>
            </w:tcBorders>
            <w:shd w:val="clear" w:color="auto" w:fill="auto"/>
            <w:vAlign w:val="center"/>
          </w:tcPr>
          <w:p w14:paraId="503035B1" w14:textId="77777777" w:rsidR="00C91958" w:rsidRDefault="00C91958">
            <w:pPr>
              <w:spacing w:line="200" w:lineRule="exact"/>
              <w:jc w:val="center"/>
              <w:rPr>
                <w:rFonts w:eastAsia="SimSun" w:cs="Arial"/>
                <w:lang w:val="en-US" w:eastAsia="zh-CN"/>
              </w:rPr>
            </w:pPr>
          </w:p>
        </w:tc>
        <w:tc>
          <w:tcPr>
            <w:tcW w:w="6527" w:type="dxa"/>
            <w:tcBorders>
              <w:top w:val="single" w:sz="4" w:space="0" w:color="auto"/>
              <w:left w:val="single" w:sz="4" w:space="0" w:color="auto"/>
              <w:bottom w:val="single" w:sz="4" w:space="0" w:color="auto"/>
              <w:right w:val="single" w:sz="12" w:space="0" w:color="auto"/>
            </w:tcBorders>
            <w:shd w:val="clear" w:color="auto" w:fill="auto"/>
            <w:vAlign w:val="center"/>
          </w:tcPr>
          <w:p w14:paraId="503035B2" w14:textId="77777777" w:rsidR="00C91958" w:rsidRDefault="002E5ADB">
            <w:pPr>
              <w:numPr>
                <w:ilvl w:val="255"/>
                <w:numId w:val="0"/>
              </w:numPr>
              <w:ind w:leftChars="100" w:left="220"/>
              <w:rPr>
                <w:rFonts w:eastAsia="SimSun" w:cs="Arial"/>
                <w:color w:val="000000" w:themeColor="text1"/>
                <w:lang w:val="en-US" w:eastAsia="zh-CN" w:bidi="zh-CN"/>
              </w:rPr>
            </w:pPr>
            <w:r>
              <w:rPr>
                <w:rFonts w:eastAsia="SimSun" w:cs="Arial"/>
                <w:color w:val="000000" w:themeColor="text1"/>
                <w:lang w:val="en-US" w:eastAsia="zh-CN" w:bidi="zh-CN"/>
              </w:rPr>
              <w:t xml:space="preserve">Ancillary buildings, such as oil depot, fog room, garage, boat depot, toilet, etc; Site facilities, such as roads, walls, flagpoles, water storage systems, </w:t>
            </w:r>
            <w:r>
              <w:rPr>
                <w:rFonts w:eastAsia="SimSun" w:cs="Arial"/>
                <w:color w:val="000000" w:themeColor="text1"/>
                <w:lang w:val="en-US" w:eastAsia="zh-CN" w:bidi="zh-CN"/>
              </w:rPr>
              <w:t>docks etc</w:t>
            </w:r>
            <w:r>
              <w:rPr>
                <w:rFonts w:eastAsia="SimSun" w:cs="Arial" w:hint="eastAsia"/>
                <w:color w:val="000000" w:themeColor="text1"/>
                <w:lang w:val="en-US" w:eastAsia="zh-CN" w:bidi="zh-CN"/>
              </w:rPr>
              <w:t>.</w:t>
            </w:r>
          </w:p>
        </w:tc>
        <w:tc>
          <w:tcPr>
            <w:tcW w:w="721" w:type="dxa"/>
            <w:tcBorders>
              <w:top w:val="single" w:sz="4" w:space="0" w:color="auto"/>
              <w:left w:val="single" w:sz="4" w:space="0" w:color="auto"/>
              <w:bottom w:val="single" w:sz="4" w:space="0" w:color="auto"/>
              <w:right w:val="single" w:sz="12" w:space="0" w:color="auto"/>
            </w:tcBorders>
            <w:shd w:val="clear" w:color="auto" w:fill="auto"/>
            <w:vAlign w:val="center"/>
          </w:tcPr>
          <w:p w14:paraId="503035B3" w14:textId="77777777" w:rsidR="00C91958" w:rsidRDefault="002E5ADB">
            <w:pPr>
              <w:numPr>
                <w:ilvl w:val="255"/>
                <w:numId w:val="0"/>
              </w:numPr>
              <w:jc w:val="center"/>
              <w:rPr>
                <w:rFonts w:eastAsia="SimSun" w:cs="Arial"/>
                <w:color w:val="000000" w:themeColor="text1"/>
                <w:lang w:val="en-US" w:eastAsia="zh-CN" w:bidi="zh-CN"/>
              </w:rPr>
            </w:pPr>
            <w:r>
              <w:rPr>
                <w:rFonts w:ascii="Calibri" w:eastAsia="SimSun" w:hAnsi="Calibri" w:hint="eastAsia"/>
                <w:color w:val="000000" w:themeColor="text1"/>
                <w:lang w:val="en-US" w:eastAsia="zh-CN" w:bidi="zh-CN"/>
              </w:rPr>
              <w:t>5</w:t>
            </w:r>
          </w:p>
        </w:tc>
      </w:tr>
      <w:tr w:rsidR="00C91958" w14:paraId="503035B9" w14:textId="77777777">
        <w:trPr>
          <w:trHeight w:val="346"/>
          <w:jc w:val="center"/>
        </w:trPr>
        <w:tc>
          <w:tcPr>
            <w:tcW w:w="1282" w:type="dxa"/>
            <w:vMerge/>
            <w:tcBorders>
              <w:left w:val="single" w:sz="12" w:space="0" w:color="auto"/>
              <w:right w:val="single" w:sz="4" w:space="0" w:color="auto"/>
            </w:tcBorders>
            <w:shd w:val="clear" w:color="auto" w:fill="auto"/>
            <w:vAlign w:val="center"/>
          </w:tcPr>
          <w:p w14:paraId="503035B5" w14:textId="77777777" w:rsidR="00C91958" w:rsidRDefault="00C91958">
            <w:pPr>
              <w:spacing w:line="200" w:lineRule="exact"/>
              <w:ind w:left="28" w:rightChars="-52" w:right="-114" w:hanging="28"/>
              <w:jc w:val="center"/>
              <w:rPr>
                <w:rFonts w:eastAsia="SimSun" w:cs="Arial"/>
                <w:lang w:val="en-US" w:eastAsia="zh-CN"/>
              </w:rPr>
            </w:pPr>
          </w:p>
        </w:tc>
        <w:tc>
          <w:tcPr>
            <w:tcW w:w="2121" w:type="dxa"/>
            <w:vMerge/>
            <w:tcBorders>
              <w:left w:val="single" w:sz="4" w:space="0" w:color="auto"/>
              <w:right w:val="single" w:sz="4" w:space="0" w:color="auto"/>
            </w:tcBorders>
            <w:shd w:val="clear" w:color="auto" w:fill="auto"/>
            <w:vAlign w:val="center"/>
          </w:tcPr>
          <w:p w14:paraId="503035B6" w14:textId="77777777" w:rsidR="00C91958" w:rsidRDefault="00C91958">
            <w:pPr>
              <w:spacing w:line="200" w:lineRule="exact"/>
              <w:jc w:val="center"/>
              <w:rPr>
                <w:rFonts w:eastAsia="SimSun" w:cs="Arial"/>
                <w:lang w:val="en-US" w:eastAsia="zh-CN"/>
              </w:rPr>
            </w:pPr>
          </w:p>
        </w:tc>
        <w:tc>
          <w:tcPr>
            <w:tcW w:w="6527" w:type="dxa"/>
            <w:tcBorders>
              <w:top w:val="single" w:sz="4" w:space="0" w:color="auto"/>
              <w:left w:val="single" w:sz="4" w:space="0" w:color="auto"/>
              <w:bottom w:val="single" w:sz="4" w:space="0" w:color="auto"/>
              <w:right w:val="single" w:sz="12" w:space="0" w:color="auto"/>
            </w:tcBorders>
            <w:shd w:val="clear" w:color="auto" w:fill="auto"/>
            <w:vAlign w:val="center"/>
          </w:tcPr>
          <w:p w14:paraId="503035B7" w14:textId="77777777" w:rsidR="00C91958" w:rsidRDefault="002E5ADB">
            <w:pPr>
              <w:numPr>
                <w:ilvl w:val="255"/>
                <w:numId w:val="0"/>
              </w:numPr>
              <w:ind w:leftChars="100" w:left="220"/>
              <w:rPr>
                <w:rFonts w:eastAsia="SimSun" w:cs="Arial"/>
                <w:color w:val="000000" w:themeColor="text1"/>
                <w:lang w:val="en-US" w:eastAsia="zh-CN" w:bidi="zh-CN"/>
              </w:rPr>
            </w:pPr>
            <w:r>
              <w:rPr>
                <w:rFonts w:eastAsia="SimSun" w:cs="Arial"/>
                <w:color w:val="000000" w:themeColor="text1"/>
                <w:lang w:val="en-US" w:eastAsia="zh-CN" w:bidi="zh-CN"/>
              </w:rPr>
              <w:t>Lamp, including lens, lens support equipment, etc.</w:t>
            </w:r>
          </w:p>
        </w:tc>
        <w:tc>
          <w:tcPr>
            <w:tcW w:w="721" w:type="dxa"/>
            <w:tcBorders>
              <w:top w:val="single" w:sz="4" w:space="0" w:color="auto"/>
              <w:left w:val="single" w:sz="4" w:space="0" w:color="auto"/>
              <w:bottom w:val="single" w:sz="4" w:space="0" w:color="auto"/>
              <w:right w:val="single" w:sz="12" w:space="0" w:color="auto"/>
            </w:tcBorders>
            <w:shd w:val="clear" w:color="auto" w:fill="auto"/>
            <w:vAlign w:val="center"/>
          </w:tcPr>
          <w:p w14:paraId="503035B8" w14:textId="77777777" w:rsidR="00C91958" w:rsidRDefault="002E5ADB">
            <w:pPr>
              <w:numPr>
                <w:ilvl w:val="255"/>
                <w:numId w:val="0"/>
              </w:numPr>
              <w:jc w:val="center"/>
              <w:rPr>
                <w:rFonts w:eastAsia="SimSun" w:cs="Arial"/>
                <w:color w:val="000000" w:themeColor="text1"/>
                <w:lang w:val="en-US" w:eastAsia="zh-CN" w:bidi="zh-CN"/>
              </w:rPr>
            </w:pPr>
            <w:r>
              <w:rPr>
                <w:rFonts w:ascii="Calibri" w:eastAsia="SimSun" w:hAnsi="Calibri" w:hint="eastAsia"/>
                <w:color w:val="000000" w:themeColor="text1"/>
                <w:lang w:val="en-US" w:eastAsia="zh-CN" w:bidi="zh-CN"/>
              </w:rPr>
              <w:t>5</w:t>
            </w:r>
          </w:p>
        </w:tc>
      </w:tr>
      <w:tr w:rsidR="00C91958" w14:paraId="503035BE" w14:textId="77777777">
        <w:trPr>
          <w:trHeight w:val="333"/>
          <w:jc w:val="center"/>
        </w:trPr>
        <w:tc>
          <w:tcPr>
            <w:tcW w:w="1282" w:type="dxa"/>
            <w:vMerge/>
            <w:tcBorders>
              <w:left w:val="single" w:sz="12" w:space="0" w:color="auto"/>
              <w:right w:val="single" w:sz="4" w:space="0" w:color="auto"/>
            </w:tcBorders>
            <w:shd w:val="clear" w:color="auto" w:fill="auto"/>
            <w:vAlign w:val="center"/>
          </w:tcPr>
          <w:p w14:paraId="503035BA" w14:textId="77777777" w:rsidR="00C91958" w:rsidRDefault="00C91958">
            <w:pPr>
              <w:spacing w:line="200" w:lineRule="exact"/>
              <w:ind w:left="28" w:hanging="28"/>
              <w:jc w:val="center"/>
              <w:rPr>
                <w:rFonts w:cs="Arial"/>
                <w:spacing w:val="-2"/>
                <w:shd w:val="clear" w:color="auto" w:fill="FFFFFF"/>
              </w:rPr>
            </w:pPr>
          </w:p>
        </w:tc>
        <w:tc>
          <w:tcPr>
            <w:tcW w:w="2121" w:type="dxa"/>
            <w:vMerge w:val="restart"/>
            <w:tcBorders>
              <w:top w:val="single" w:sz="4" w:space="0" w:color="auto"/>
              <w:left w:val="single" w:sz="4" w:space="0" w:color="auto"/>
              <w:right w:val="single" w:sz="4" w:space="0" w:color="auto"/>
            </w:tcBorders>
            <w:shd w:val="clear" w:color="auto" w:fill="auto"/>
            <w:vAlign w:val="center"/>
          </w:tcPr>
          <w:p w14:paraId="503035BB" w14:textId="77777777" w:rsidR="00C91958" w:rsidRDefault="002E5ADB">
            <w:pPr>
              <w:rPr>
                <w:rFonts w:cs="Arial"/>
                <w:shd w:val="clear" w:color="auto" w:fill="FFFFFF"/>
                <w:lang w:val="en-US" w:bidi="zh-CN"/>
              </w:rPr>
            </w:pPr>
            <w:r>
              <w:rPr>
                <w:rFonts w:eastAsia="SimSun" w:cs="Arial"/>
                <w:lang w:val="en-US" w:eastAsia="zh-CN" w:bidi="zh-CN"/>
              </w:rPr>
              <w:t xml:space="preserve"> Historic importance</w:t>
            </w:r>
            <w:r>
              <w:rPr>
                <w:rFonts w:eastAsia="SimSun" w:cs="Arial" w:hint="eastAsia"/>
                <w:lang w:val="en-US" w:eastAsia="zh-CN"/>
              </w:rPr>
              <w:t>（</w:t>
            </w:r>
            <w:r>
              <w:rPr>
                <w:rFonts w:eastAsia="SimSun" w:cs="Arial"/>
                <w:color w:val="548DD4" w:themeColor="text2" w:themeTint="99"/>
                <w:lang w:val="en-US" w:eastAsia="zh-CN"/>
              </w:rPr>
              <w:t xml:space="preserve">Score </w:t>
            </w:r>
            <w:r>
              <w:rPr>
                <w:rFonts w:eastAsia="SimSun" w:cs="Arial" w:hint="eastAsia"/>
                <w:color w:val="548DD4" w:themeColor="text2" w:themeTint="99"/>
                <w:lang w:val="en-US" w:eastAsia="zh-CN"/>
              </w:rPr>
              <w:t>19</w:t>
            </w:r>
            <w:r>
              <w:rPr>
                <w:rFonts w:eastAsia="SimSun" w:cs="Arial" w:hint="eastAsia"/>
                <w:color w:val="548DD4" w:themeColor="text2" w:themeTint="99"/>
                <w:lang w:val="en-US" w:eastAsia="zh-CN"/>
              </w:rPr>
              <w:t>）</w:t>
            </w:r>
          </w:p>
        </w:tc>
        <w:tc>
          <w:tcPr>
            <w:tcW w:w="6527" w:type="dxa"/>
            <w:tcBorders>
              <w:top w:val="single" w:sz="4" w:space="0" w:color="auto"/>
              <w:left w:val="single" w:sz="4" w:space="0" w:color="auto"/>
              <w:bottom w:val="single" w:sz="4" w:space="0" w:color="auto"/>
              <w:right w:val="single" w:sz="12" w:space="0" w:color="auto"/>
            </w:tcBorders>
            <w:shd w:val="clear" w:color="auto" w:fill="auto"/>
            <w:vAlign w:val="center"/>
          </w:tcPr>
          <w:p w14:paraId="503035BC" w14:textId="77777777" w:rsidR="00C91958" w:rsidRDefault="002E5ADB">
            <w:pPr>
              <w:pStyle w:val="Default"/>
              <w:numPr>
                <w:ilvl w:val="255"/>
                <w:numId w:val="0"/>
              </w:numPr>
              <w:ind w:leftChars="100" w:left="220"/>
              <w:jc w:val="both"/>
              <w:rPr>
                <w:rFonts w:ascii="Arial" w:eastAsia="SimSun" w:hAnsi="Arial" w:cs="Arial"/>
                <w:color w:val="000000" w:themeColor="text1"/>
                <w:sz w:val="22"/>
                <w:szCs w:val="22"/>
                <w:shd w:val="clear" w:color="auto" w:fill="FFFFFF"/>
                <w:lang w:val="en-US" w:eastAsia="zh-CN" w:bidi="zh-CN"/>
              </w:rPr>
            </w:pPr>
            <w:r>
              <w:rPr>
                <w:rFonts w:ascii="Arial" w:eastAsia="SimSun" w:hAnsi="Arial" w:cs="Arial"/>
                <w:color w:val="000000" w:themeColor="text1"/>
                <w:sz w:val="22"/>
                <w:szCs w:val="22"/>
                <w:lang w:val="en-US" w:eastAsia="zh-CN" w:bidi="zh-CN"/>
              </w:rPr>
              <w:t>Importance to local history</w:t>
            </w:r>
            <w:r>
              <w:rPr>
                <w:rFonts w:ascii="Arial" w:eastAsia="SimSun" w:hAnsi="Arial" w:cs="Arial" w:hint="eastAsia"/>
                <w:color w:val="000000" w:themeColor="text1"/>
                <w:sz w:val="22"/>
                <w:szCs w:val="22"/>
                <w:lang w:val="en-US" w:eastAsia="zh-CN" w:bidi="zh-CN"/>
              </w:rPr>
              <w:t>(major historical events, important historical figures, playing an important historical role, etc.).</w:t>
            </w:r>
          </w:p>
        </w:tc>
        <w:tc>
          <w:tcPr>
            <w:tcW w:w="721" w:type="dxa"/>
            <w:tcBorders>
              <w:top w:val="single" w:sz="4" w:space="0" w:color="auto"/>
              <w:left w:val="single" w:sz="4" w:space="0" w:color="auto"/>
              <w:bottom w:val="single" w:sz="4" w:space="0" w:color="auto"/>
              <w:right w:val="single" w:sz="12" w:space="0" w:color="auto"/>
            </w:tcBorders>
            <w:shd w:val="clear" w:color="auto" w:fill="auto"/>
            <w:vAlign w:val="center"/>
          </w:tcPr>
          <w:p w14:paraId="503035BD" w14:textId="77777777" w:rsidR="00C91958" w:rsidRDefault="002E5ADB">
            <w:pPr>
              <w:numPr>
                <w:ilvl w:val="255"/>
                <w:numId w:val="0"/>
              </w:numPr>
              <w:jc w:val="center"/>
              <w:rPr>
                <w:rFonts w:eastAsia="SimSun" w:cs="Arial"/>
                <w:color w:val="000000" w:themeColor="text1"/>
                <w:lang w:val="en-US" w:eastAsia="zh-CN" w:bidi="zh-CN"/>
              </w:rPr>
            </w:pPr>
            <w:r>
              <w:rPr>
                <w:rFonts w:ascii="Calibri" w:eastAsia="SimSun" w:hAnsi="Calibri" w:hint="eastAsia"/>
                <w:color w:val="000000" w:themeColor="text1"/>
                <w:lang w:val="en-US" w:eastAsia="zh-CN" w:bidi="zh-CN"/>
              </w:rPr>
              <w:t>6</w:t>
            </w:r>
          </w:p>
        </w:tc>
      </w:tr>
      <w:tr w:rsidR="00C91958" w14:paraId="503035C3" w14:textId="77777777">
        <w:trPr>
          <w:trHeight w:val="333"/>
          <w:jc w:val="center"/>
        </w:trPr>
        <w:tc>
          <w:tcPr>
            <w:tcW w:w="1282" w:type="dxa"/>
            <w:vMerge/>
            <w:tcBorders>
              <w:left w:val="single" w:sz="12" w:space="0" w:color="auto"/>
              <w:right w:val="single" w:sz="4" w:space="0" w:color="auto"/>
            </w:tcBorders>
            <w:shd w:val="clear" w:color="auto" w:fill="auto"/>
            <w:vAlign w:val="center"/>
          </w:tcPr>
          <w:p w14:paraId="503035BF" w14:textId="77777777" w:rsidR="00C91958" w:rsidRDefault="00C91958">
            <w:pPr>
              <w:pStyle w:val="Default"/>
              <w:jc w:val="both"/>
              <w:rPr>
                <w:rFonts w:ascii="Arial" w:hAnsi="Arial" w:cs="Arial"/>
                <w:sz w:val="22"/>
                <w:szCs w:val="22"/>
              </w:rPr>
            </w:pPr>
          </w:p>
        </w:tc>
        <w:tc>
          <w:tcPr>
            <w:tcW w:w="2121" w:type="dxa"/>
            <w:vMerge/>
            <w:tcBorders>
              <w:left w:val="single" w:sz="4" w:space="0" w:color="auto"/>
              <w:right w:val="single" w:sz="4" w:space="0" w:color="auto"/>
            </w:tcBorders>
            <w:shd w:val="clear" w:color="auto" w:fill="auto"/>
            <w:vAlign w:val="center"/>
          </w:tcPr>
          <w:p w14:paraId="503035C0" w14:textId="77777777" w:rsidR="00C91958" w:rsidRDefault="00C91958">
            <w:pPr>
              <w:pStyle w:val="Default"/>
              <w:jc w:val="both"/>
              <w:rPr>
                <w:rFonts w:ascii="Arial" w:hAnsi="Arial" w:cs="Arial"/>
                <w:sz w:val="22"/>
                <w:szCs w:val="22"/>
              </w:rPr>
            </w:pPr>
          </w:p>
        </w:tc>
        <w:tc>
          <w:tcPr>
            <w:tcW w:w="6527" w:type="dxa"/>
            <w:tcBorders>
              <w:top w:val="single" w:sz="4" w:space="0" w:color="auto"/>
              <w:left w:val="single" w:sz="4" w:space="0" w:color="auto"/>
              <w:bottom w:val="single" w:sz="4" w:space="0" w:color="auto"/>
              <w:right w:val="single" w:sz="12" w:space="0" w:color="auto"/>
            </w:tcBorders>
            <w:shd w:val="clear" w:color="auto" w:fill="auto"/>
            <w:vAlign w:val="center"/>
          </w:tcPr>
          <w:p w14:paraId="503035C1" w14:textId="77777777" w:rsidR="00C91958" w:rsidRDefault="002E5ADB">
            <w:pPr>
              <w:pStyle w:val="Default"/>
              <w:numPr>
                <w:ilvl w:val="255"/>
                <w:numId w:val="0"/>
              </w:numPr>
              <w:ind w:leftChars="100" w:left="220"/>
              <w:jc w:val="both"/>
              <w:rPr>
                <w:rFonts w:ascii="Arial" w:eastAsia="SimSun" w:hAnsi="Arial" w:cs="Arial"/>
                <w:color w:val="000000" w:themeColor="text1"/>
                <w:sz w:val="22"/>
                <w:szCs w:val="22"/>
                <w:lang w:val="en-US" w:eastAsia="zh-CN" w:bidi="zh-CN"/>
              </w:rPr>
            </w:pPr>
            <w:r>
              <w:rPr>
                <w:rFonts w:ascii="Arial" w:eastAsia="SimSun" w:hAnsi="Arial" w:cs="Arial"/>
                <w:color w:val="000000" w:themeColor="text1"/>
                <w:sz w:val="22"/>
                <w:szCs w:val="22"/>
                <w:lang w:val="en-US" w:eastAsia="zh-CN" w:bidi="zh-CN"/>
              </w:rPr>
              <w:t xml:space="preserve">Importance to </w:t>
            </w:r>
            <w:r>
              <w:rPr>
                <w:rFonts w:ascii="Arial" w:eastAsia="SimSun" w:hAnsi="Arial" w:cs="Arial"/>
                <w:color w:val="000000" w:themeColor="text1"/>
                <w:sz w:val="22"/>
                <w:szCs w:val="22"/>
                <w:lang w:val="en-US" w:eastAsia="zh-CN" w:bidi="zh-CN"/>
              </w:rPr>
              <w:t>local architectural history</w:t>
            </w:r>
            <w:r>
              <w:rPr>
                <w:rFonts w:ascii="Arial" w:eastAsia="SimSun" w:hAnsi="Arial" w:cs="Arial" w:hint="eastAsia"/>
                <w:color w:val="000000" w:themeColor="text1"/>
                <w:sz w:val="22"/>
                <w:szCs w:val="22"/>
                <w:lang w:val="en-US" w:eastAsia="zh-CN" w:bidi="zh-CN"/>
              </w:rPr>
              <w:t>(architectural style, materials, influence, originality, architectural color, architectural style, integration and coordination with local environment, etc.).</w:t>
            </w:r>
          </w:p>
        </w:tc>
        <w:tc>
          <w:tcPr>
            <w:tcW w:w="721" w:type="dxa"/>
            <w:tcBorders>
              <w:top w:val="single" w:sz="4" w:space="0" w:color="auto"/>
              <w:left w:val="single" w:sz="4" w:space="0" w:color="auto"/>
              <w:bottom w:val="single" w:sz="4" w:space="0" w:color="auto"/>
              <w:right w:val="single" w:sz="12" w:space="0" w:color="auto"/>
            </w:tcBorders>
            <w:shd w:val="clear" w:color="auto" w:fill="auto"/>
            <w:vAlign w:val="center"/>
          </w:tcPr>
          <w:p w14:paraId="503035C2" w14:textId="77777777" w:rsidR="00C91958" w:rsidRDefault="002E5ADB">
            <w:pPr>
              <w:numPr>
                <w:ilvl w:val="255"/>
                <w:numId w:val="0"/>
              </w:numPr>
              <w:jc w:val="center"/>
              <w:rPr>
                <w:rFonts w:eastAsia="SimSun" w:cs="Arial"/>
                <w:color w:val="000000" w:themeColor="text1"/>
                <w:lang w:val="en-US" w:eastAsia="zh-CN" w:bidi="zh-CN"/>
              </w:rPr>
            </w:pPr>
            <w:r>
              <w:rPr>
                <w:rFonts w:ascii="Calibri" w:eastAsia="SimSun" w:hAnsi="Calibri" w:hint="eastAsia"/>
                <w:color w:val="000000" w:themeColor="text1"/>
                <w:lang w:val="en-US" w:eastAsia="zh-CN" w:bidi="zh-CN"/>
              </w:rPr>
              <w:t>3</w:t>
            </w:r>
          </w:p>
        </w:tc>
      </w:tr>
      <w:tr w:rsidR="00C91958" w14:paraId="503035C8" w14:textId="77777777">
        <w:trPr>
          <w:trHeight w:val="333"/>
          <w:jc w:val="center"/>
        </w:trPr>
        <w:tc>
          <w:tcPr>
            <w:tcW w:w="1282" w:type="dxa"/>
            <w:vMerge/>
            <w:tcBorders>
              <w:left w:val="single" w:sz="12" w:space="0" w:color="auto"/>
              <w:right w:val="single" w:sz="4" w:space="0" w:color="auto"/>
            </w:tcBorders>
            <w:shd w:val="clear" w:color="auto" w:fill="auto"/>
            <w:vAlign w:val="center"/>
          </w:tcPr>
          <w:p w14:paraId="503035C4" w14:textId="77777777" w:rsidR="00C91958" w:rsidRDefault="00C91958">
            <w:pPr>
              <w:pStyle w:val="Default"/>
              <w:jc w:val="both"/>
              <w:rPr>
                <w:rFonts w:ascii="Arial" w:eastAsia="SimSun" w:hAnsi="Arial" w:cs="Arial"/>
                <w:color w:val="000000" w:themeColor="text1"/>
                <w:sz w:val="22"/>
                <w:szCs w:val="22"/>
                <w:lang w:val="en-US" w:eastAsia="zh-CN" w:bidi="zh-CN"/>
              </w:rPr>
            </w:pPr>
          </w:p>
        </w:tc>
        <w:tc>
          <w:tcPr>
            <w:tcW w:w="2121" w:type="dxa"/>
            <w:vMerge/>
            <w:tcBorders>
              <w:left w:val="single" w:sz="4" w:space="0" w:color="auto"/>
              <w:right w:val="single" w:sz="4" w:space="0" w:color="auto"/>
            </w:tcBorders>
            <w:shd w:val="clear" w:color="auto" w:fill="auto"/>
            <w:vAlign w:val="center"/>
          </w:tcPr>
          <w:p w14:paraId="503035C5" w14:textId="77777777" w:rsidR="00C91958" w:rsidRDefault="00C91958">
            <w:pPr>
              <w:pStyle w:val="Default"/>
              <w:jc w:val="both"/>
              <w:rPr>
                <w:rFonts w:ascii="Arial" w:eastAsia="SimSun" w:hAnsi="Arial" w:cs="Arial"/>
                <w:color w:val="000000" w:themeColor="text1"/>
                <w:sz w:val="22"/>
                <w:szCs w:val="22"/>
                <w:lang w:val="en-US" w:eastAsia="zh-CN" w:bidi="zh-CN"/>
              </w:rPr>
            </w:pPr>
          </w:p>
        </w:tc>
        <w:tc>
          <w:tcPr>
            <w:tcW w:w="6527" w:type="dxa"/>
            <w:tcBorders>
              <w:top w:val="single" w:sz="4" w:space="0" w:color="auto"/>
              <w:left w:val="single" w:sz="4" w:space="0" w:color="auto"/>
              <w:bottom w:val="single" w:sz="4" w:space="0" w:color="auto"/>
              <w:right w:val="single" w:sz="12" w:space="0" w:color="auto"/>
            </w:tcBorders>
            <w:shd w:val="clear" w:color="auto" w:fill="auto"/>
            <w:vAlign w:val="center"/>
          </w:tcPr>
          <w:p w14:paraId="503035C6" w14:textId="77777777" w:rsidR="00C91958" w:rsidRDefault="002E5ADB">
            <w:pPr>
              <w:pStyle w:val="Default"/>
              <w:numPr>
                <w:ilvl w:val="255"/>
                <w:numId w:val="0"/>
              </w:numPr>
              <w:ind w:leftChars="100" w:left="220"/>
              <w:jc w:val="both"/>
              <w:rPr>
                <w:rFonts w:ascii="Arial" w:eastAsia="SimSun" w:hAnsi="Arial" w:cs="Arial"/>
                <w:color w:val="000000" w:themeColor="text1"/>
                <w:sz w:val="22"/>
                <w:szCs w:val="22"/>
                <w:lang w:val="en-US" w:eastAsia="zh-CN" w:bidi="zh-CN"/>
              </w:rPr>
            </w:pPr>
            <w:r>
              <w:rPr>
                <w:rFonts w:ascii="Arial" w:eastAsia="SimSun" w:hAnsi="Arial" w:cs="Arial"/>
                <w:color w:val="000000" w:themeColor="text1"/>
                <w:sz w:val="22"/>
                <w:szCs w:val="22"/>
                <w:lang w:val="en-US" w:eastAsia="zh-CN" w:bidi="zh-CN"/>
              </w:rPr>
              <w:t>Importance to local archaeology</w:t>
            </w:r>
            <w:r>
              <w:rPr>
                <w:rFonts w:ascii="Arial" w:eastAsia="SimSun" w:hAnsi="Arial" w:cs="Arial" w:hint="eastAsia"/>
                <w:color w:val="000000" w:themeColor="text1"/>
                <w:sz w:val="22"/>
                <w:szCs w:val="22"/>
                <w:lang w:val="en-US" w:eastAsia="zh-CN" w:bidi="zh-CN"/>
              </w:rPr>
              <w:t xml:space="preserve">(sites, geological and </w:t>
            </w:r>
            <w:r>
              <w:rPr>
                <w:rFonts w:ascii="Arial" w:eastAsia="SimSun" w:hAnsi="Arial" w:cs="Arial" w:hint="eastAsia"/>
                <w:color w:val="000000" w:themeColor="text1"/>
                <w:sz w:val="22"/>
                <w:szCs w:val="22"/>
                <w:lang w:val="en-US" w:eastAsia="zh-CN" w:bidi="zh-CN"/>
              </w:rPr>
              <w:t>geomorphic features, etc.).</w:t>
            </w:r>
          </w:p>
        </w:tc>
        <w:tc>
          <w:tcPr>
            <w:tcW w:w="721" w:type="dxa"/>
            <w:tcBorders>
              <w:top w:val="single" w:sz="4" w:space="0" w:color="auto"/>
              <w:left w:val="single" w:sz="4" w:space="0" w:color="auto"/>
              <w:bottom w:val="single" w:sz="4" w:space="0" w:color="auto"/>
              <w:right w:val="single" w:sz="12" w:space="0" w:color="auto"/>
            </w:tcBorders>
            <w:shd w:val="clear" w:color="auto" w:fill="auto"/>
            <w:vAlign w:val="center"/>
          </w:tcPr>
          <w:p w14:paraId="503035C7" w14:textId="77777777" w:rsidR="00C91958" w:rsidRDefault="002E5ADB">
            <w:pPr>
              <w:numPr>
                <w:ilvl w:val="255"/>
                <w:numId w:val="0"/>
              </w:numPr>
              <w:jc w:val="center"/>
              <w:rPr>
                <w:rFonts w:eastAsia="SimSun" w:cs="Arial"/>
                <w:color w:val="000000" w:themeColor="text1"/>
                <w:lang w:val="en-US" w:eastAsia="zh-CN" w:bidi="zh-CN"/>
              </w:rPr>
            </w:pPr>
            <w:r>
              <w:rPr>
                <w:rFonts w:ascii="Calibri" w:eastAsia="SimSun" w:hAnsi="Calibri" w:hint="eastAsia"/>
                <w:color w:val="000000" w:themeColor="text1"/>
                <w:lang w:val="en-US" w:eastAsia="zh-CN" w:bidi="zh-CN"/>
              </w:rPr>
              <w:t>3</w:t>
            </w:r>
          </w:p>
        </w:tc>
      </w:tr>
      <w:tr w:rsidR="00C91958" w14:paraId="503035CD" w14:textId="77777777">
        <w:trPr>
          <w:trHeight w:val="333"/>
          <w:jc w:val="center"/>
        </w:trPr>
        <w:tc>
          <w:tcPr>
            <w:tcW w:w="1282" w:type="dxa"/>
            <w:vMerge/>
            <w:tcBorders>
              <w:left w:val="single" w:sz="12" w:space="0" w:color="auto"/>
              <w:right w:val="single" w:sz="4" w:space="0" w:color="auto"/>
            </w:tcBorders>
            <w:shd w:val="clear" w:color="auto" w:fill="auto"/>
            <w:vAlign w:val="center"/>
          </w:tcPr>
          <w:p w14:paraId="503035C9" w14:textId="77777777" w:rsidR="00C91958" w:rsidRDefault="00C91958">
            <w:pPr>
              <w:pStyle w:val="Default"/>
              <w:jc w:val="both"/>
              <w:rPr>
                <w:rFonts w:ascii="Arial" w:eastAsia="SimSun" w:hAnsi="Arial" w:cs="Arial"/>
                <w:color w:val="000000" w:themeColor="text1"/>
                <w:sz w:val="22"/>
                <w:szCs w:val="22"/>
                <w:lang w:val="en-US" w:eastAsia="zh-CN" w:bidi="zh-CN"/>
              </w:rPr>
            </w:pPr>
          </w:p>
        </w:tc>
        <w:tc>
          <w:tcPr>
            <w:tcW w:w="2121" w:type="dxa"/>
            <w:vMerge/>
            <w:tcBorders>
              <w:left w:val="single" w:sz="4" w:space="0" w:color="auto"/>
              <w:right w:val="single" w:sz="4" w:space="0" w:color="auto"/>
            </w:tcBorders>
            <w:shd w:val="clear" w:color="auto" w:fill="auto"/>
            <w:vAlign w:val="center"/>
          </w:tcPr>
          <w:p w14:paraId="503035CA" w14:textId="77777777" w:rsidR="00C91958" w:rsidRDefault="00C91958">
            <w:pPr>
              <w:pStyle w:val="Default"/>
              <w:jc w:val="both"/>
              <w:rPr>
                <w:rFonts w:ascii="Arial" w:eastAsia="SimSun" w:hAnsi="Arial" w:cs="Arial"/>
                <w:color w:val="000000" w:themeColor="text1"/>
                <w:sz w:val="22"/>
                <w:szCs w:val="22"/>
                <w:lang w:val="en-US" w:eastAsia="zh-CN" w:bidi="zh-CN"/>
              </w:rPr>
            </w:pPr>
          </w:p>
        </w:tc>
        <w:tc>
          <w:tcPr>
            <w:tcW w:w="6527" w:type="dxa"/>
            <w:tcBorders>
              <w:top w:val="single" w:sz="4" w:space="0" w:color="auto"/>
              <w:left w:val="single" w:sz="4" w:space="0" w:color="auto"/>
              <w:bottom w:val="single" w:sz="4" w:space="0" w:color="auto"/>
              <w:right w:val="single" w:sz="12" w:space="0" w:color="auto"/>
            </w:tcBorders>
            <w:shd w:val="clear" w:color="auto" w:fill="auto"/>
            <w:vAlign w:val="center"/>
          </w:tcPr>
          <w:p w14:paraId="503035CB" w14:textId="77777777" w:rsidR="00C91958" w:rsidRDefault="002E5ADB">
            <w:pPr>
              <w:pStyle w:val="Default"/>
              <w:numPr>
                <w:ilvl w:val="255"/>
                <w:numId w:val="0"/>
              </w:numPr>
              <w:ind w:leftChars="100" w:left="220"/>
              <w:jc w:val="both"/>
              <w:rPr>
                <w:rFonts w:ascii="Arial" w:eastAsia="SimSun" w:hAnsi="Arial" w:cs="Arial"/>
                <w:color w:val="000000" w:themeColor="text1"/>
                <w:sz w:val="22"/>
                <w:szCs w:val="22"/>
                <w:lang w:val="en-US" w:eastAsia="zh-CN" w:bidi="zh-CN"/>
              </w:rPr>
            </w:pPr>
            <w:r>
              <w:rPr>
                <w:rFonts w:ascii="Arial" w:eastAsia="SimSun" w:hAnsi="Arial" w:cs="Arial"/>
                <w:color w:val="000000" w:themeColor="text1"/>
                <w:sz w:val="22"/>
                <w:szCs w:val="22"/>
                <w:lang w:val="en-US" w:eastAsia="zh-CN" w:bidi="zh-CN"/>
              </w:rPr>
              <w:t>Importance to local engineering</w:t>
            </w:r>
            <w:r>
              <w:rPr>
                <w:rFonts w:ascii="Arial" w:eastAsia="SimSun" w:hAnsi="Arial" w:cs="Arial" w:hint="eastAsia"/>
                <w:color w:val="000000" w:themeColor="text1"/>
                <w:sz w:val="22"/>
                <w:szCs w:val="22"/>
                <w:lang w:val="en-US" w:eastAsia="zh-CN" w:bidi="zh-CN"/>
              </w:rPr>
              <w:t xml:space="preserve"> (building site selection, engineering design, etc.).</w:t>
            </w:r>
          </w:p>
        </w:tc>
        <w:tc>
          <w:tcPr>
            <w:tcW w:w="721" w:type="dxa"/>
            <w:tcBorders>
              <w:top w:val="single" w:sz="4" w:space="0" w:color="auto"/>
              <w:left w:val="single" w:sz="4" w:space="0" w:color="auto"/>
              <w:bottom w:val="single" w:sz="4" w:space="0" w:color="auto"/>
              <w:right w:val="single" w:sz="12" w:space="0" w:color="auto"/>
            </w:tcBorders>
            <w:shd w:val="clear" w:color="auto" w:fill="auto"/>
            <w:vAlign w:val="center"/>
          </w:tcPr>
          <w:p w14:paraId="503035CC" w14:textId="77777777" w:rsidR="00C91958" w:rsidRDefault="002E5ADB">
            <w:pPr>
              <w:numPr>
                <w:ilvl w:val="255"/>
                <w:numId w:val="0"/>
              </w:numPr>
              <w:jc w:val="center"/>
              <w:rPr>
                <w:rFonts w:eastAsia="SimSun" w:cs="Arial"/>
                <w:color w:val="000000" w:themeColor="text1"/>
                <w:lang w:val="en-US" w:eastAsia="zh-CN" w:bidi="zh-CN"/>
              </w:rPr>
            </w:pPr>
            <w:r>
              <w:rPr>
                <w:rFonts w:ascii="Calibri" w:eastAsia="SimSun" w:hAnsi="Calibri" w:hint="eastAsia"/>
                <w:color w:val="000000" w:themeColor="text1"/>
                <w:lang w:val="en-US" w:eastAsia="zh-CN" w:bidi="zh-CN"/>
              </w:rPr>
              <w:t>3</w:t>
            </w:r>
          </w:p>
        </w:tc>
      </w:tr>
      <w:tr w:rsidR="00C91958" w14:paraId="503035D2" w14:textId="77777777">
        <w:trPr>
          <w:trHeight w:val="90"/>
          <w:jc w:val="center"/>
        </w:trPr>
        <w:tc>
          <w:tcPr>
            <w:tcW w:w="1282" w:type="dxa"/>
            <w:vMerge/>
            <w:tcBorders>
              <w:left w:val="single" w:sz="12" w:space="0" w:color="auto"/>
              <w:right w:val="single" w:sz="4" w:space="0" w:color="auto"/>
            </w:tcBorders>
            <w:shd w:val="clear" w:color="auto" w:fill="auto"/>
            <w:vAlign w:val="center"/>
          </w:tcPr>
          <w:p w14:paraId="503035CE" w14:textId="77777777" w:rsidR="00C91958" w:rsidRDefault="00C91958">
            <w:pPr>
              <w:pStyle w:val="Default"/>
              <w:jc w:val="both"/>
              <w:rPr>
                <w:rFonts w:ascii="Arial" w:eastAsia="SimSun" w:hAnsi="Arial" w:cs="Arial"/>
                <w:color w:val="000000" w:themeColor="text1"/>
                <w:sz w:val="22"/>
                <w:szCs w:val="22"/>
                <w:lang w:val="en-US" w:eastAsia="zh-CN" w:bidi="zh-CN"/>
              </w:rPr>
            </w:pPr>
          </w:p>
        </w:tc>
        <w:tc>
          <w:tcPr>
            <w:tcW w:w="2121" w:type="dxa"/>
            <w:vMerge/>
            <w:tcBorders>
              <w:left w:val="single" w:sz="4" w:space="0" w:color="auto"/>
              <w:bottom w:val="single" w:sz="4" w:space="0" w:color="auto"/>
              <w:right w:val="single" w:sz="4" w:space="0" w:color="auto"/>
            </w:tcBorders>
            <w:shd w:val="clear" w:color="auto" w:fill="auto"/>
            <w:vAlign w:val="center"/>
          </w:tcPr>
          <w:p w14:paraId="503035CF" w14:textId="77777777" w:rsidR="00C91958" w:rsidRDefault="00C91958">
            <w:pPr>
              <w:pStyle w:val="Default"/>
              <w:jc w:val="both"/>
              <w:rPr>
                <w:rFonts w:ascii="Arial" w:eastAsia="SimSun" w:hAnsi="Arial" w:cs="Arial"/>
                <w:color w:val="000000" w:themeColor="text1"/>
                <w:sz w:val="22"/>
                <w:szCs w:val="22"/>
                <w:lang w:val="en-US" w:eastAsia="zh-CN" w:bidi="zh-CN"/>
              </w:rPr>
            </w:pPr>
          </w:p>
        </w:tc>
        <w:tc>
          <w:tcPr>
            <w:tcW w:w="6527" w:type="dxa"/>
            <w:tcBorders>
              <w:top w:val="single" w:sz="4" w:space="0" w:color="auto"/>
              <w:left w:val="single" w:sz="4" w:space="0" w:color="auto"/>
              <w:bottom w:val="single" w:sz="4" w:space="0" w:color="auto"/>
              <w:right w:val="single" w:sz="12" w:space="0" w:color="auto"/>
            </w:tcBorders>
            <w:shd w:val="clear" w:color="auto" w:fill="auto"/>
            <w:vAlign w:val="center"/>
          </w:tcPr>
          <w:p w14:paraId="503035D0" w14:textId="77777777" w:rsidR="00C91958" w:rsidRDefault="002E5ADB">
            <w:pPr>
              <w:pStyle w:val="Default"/>
              <w:numPr>
                <w:ilvl w:val="255"/>
                <w:numId w:val="0"/>
              </w:numPr>
              <w:ind w:leftChars="100" w:left="220"/>
              <w:jc w:val="both"/>
              <w:rPr>
                <w:rFonts w:ascii="Arial" w:eastAsia="SimSun" w:hAnsi="Arial" w:cs="Arial"/>
                <w:color w:val="000000" w:themeColor="text1"/>
                <w:sz w:val="22"/>
                <w:szCs w:val="22"/>
                <w:lang w:val="en-US" w:eastAsia="zh-CN" w:bidi="zh-CN"/>
              </w:rPr>
            </w:pPr>
            <w:r>
              <w:rPr>
                <w:rFonts w:ascii="Arial" w:eastAsia="SimSun" w:hAnsi="Arial" w:cs="Arial"/>
                <w:color w:val="000000" w:themeColor="text1"/>
                <w:sz w:val="22"/>
                <w:szCs w:val="22"/>
                <w:lang w:val="en-US" w:eastAsia="zh-CN" w:bidi="zh-CN"/>
              </w:rPr>
              <w:t>The importance to local culture.Characteristics of lighthouses in local or national history or folklore</w:t>
            </w:r>
            <w:r>
              <w:rPr>
                <w:rFonts w:ascii="Arial" w:eastAsia="SimSun" w:hAnsi="Arial" w:cs="Arial" w:hint="eastAsia"/>
                <w:color w:val="000000" w:themeColor="text1"/>
                <w:sz w:val="22"/>
                <w:szCs w:val="22"/>
                <w:lang w:val="en-US" w:eastAsia="zh-CN" w:bidi="zh-CN"/>
              </w:rPr>
              <w:t xml:space="preserve"> (anecdotes), the stories of Lighthouse watchmen, typical characters, etc.</w:t>
            </w:r>
          </w:p>
        </w:tc>
        <w:tc>
          <w:tcPr>
            <w:tcW w:w="721" w:type="dxa"/>
            <w:tcBorders>
              <w:top w:val="single" w:sz="4" w:space="0" w:color="auto"/>
              <w:left w:val="single" w:sz="4" w:space="0" w:color="auto"/>
              <w:bottom w:val="single" w:sz="4" w:space="0" w:color="auto"/>
              <w:right w:val="single" w:sz="12" w:space="0" w:color="auto"/>
            </w:tcBorders>
            <w:shd w:val="clear" w:color="auto" w:fill="auto"/>
            <w:vAlign w:val="center"/>
          </w:tcPr>
          <w:p w14:paraId="503035D1" w14:textId="77777777" w:rsidR="00C91958" w:rsidRDefault="002E5ADB">
            <w:pPr>
              <w:numPr>
                <w:ilvl w:val="255"/>
                <w:numId w:val="0"/>
              </w:numPr>
              <w:jc w:val="center"/>
              <w:rPr>
                <w:rFonts w:eastAsia="SimSun" w:cs="Arial"/>
                <w:color w:val="000000" w:themeColor="text1"/>
                <w:lang w:val="en-US" w:eastAsia="zh-CN" w:bidi="zh-CN"/>
              </w:rPr>
            </w:pPr>
            <w:r>
              <w:rPr>
                <w:rFonts w:ascii="Calibri" w:eastAsia="SimSun" w:hAnsi="Calibri" w:hint="eastAsia"/>
                <w:color w:val="000000" w:themeColor="text1"/>
                <w:lang w:val="en-US" w:eastAsia="zh-CN" w:bidi="zh-CN"/>
              </w:rPr>
              <w:t>4</w:t>
            </w:r>
          </w:p>
        </w:tc>
      </w:tr>
      <w:tr w:rsidR="00C91958" w14:paraId="503035D7" w14:textId="77777777">
        <w:trPr>
          <w:trHeight w:val="355"/>
          <w:jc w:val="center"/>
        </w:trPr>
        <w:tc>
          <w:tcPr>
            <w:tcW w:w="1282" w:type="dxa"/>
            <w:vMerge/>
            <w:tcBorders>
              <w:left w:val="single" w:sz="12" w:space="0" w:color="auto"/>
              <w:right w:val="single" w:sz="4" w:space="0" w:color="auto"/>
            </w:tcBorders>
            <w:shd w:val="clear" w:color="auto" w:fill="auto"/>
            <w:vAlign w:val="center"/>
          </w:tcPr>
          <w:p w14:paraId="503035D3" w14:textId="77777777" w:rsidR="00C91958" w:rsidRDefault="00C91958">
            <w:pPr>
              <w:spacing w:line="200" w:lineRule="exact"/>
              <w:ind w:left="28" w:hanging="28"/>
              <w:jc w:val="center"/>
              <w:rPr>
                <w:rFonts w:cs="Arial"/>
                <w:spacing w:val="-2"/>
                <w:shd w:val="clear" w:color="auto" w:fill="FFFFFF"/>
              </w:rPr>
            </w:pPr>
          </w:p>
        </w:tc>
        <w:tc>
          <w:tcPr>
            <w:tcW w:w="2121" w:type="dxa"/>
            <w:vMerge w:val="restart"/>
            <w:tcBorders>
              <w:top w:val="single" w:sz="4" w:space="0" w:color="auto"/>
              <w:left w:val="single" w:sz="4" w:space="0" w:color="auto"/>
              <w:right w:val="single" w:sz="4" w:space="0" w:color="auto"/>
            </w:tcBorders>
            <w:shd w:val="clear" w:color="auto" w:fill="auto"/>
            <w:vAlign w:val="center"/>
          </w:tcPr>
          <w:p w14:paraId="503035D4" w14:textId="77777777" w:rsidR="00C91958" w:rsidRDefault="002E5ADB">
            <w:pPr>
              <w:rPr>
                <w:rFonts w:cs="Arial"/>
                <w:shd w:val="clear" w:color="auto" w:fill="FFFFFF"/>
                <w:lang w:val="en-US" w:bidi="zh-CN"/>
              </w:rPr>
            </w:pPr>
            <w:r>
              <w:rPr>
                <w:rFonts w:eastAsia="SimSun" w:cs="Arial"/>
                <w:lang w:val="en-US" w:eastAsia="zh-CN" w:bidi="zh-CN"/>
              </w:rPr>
              <w:t>Influence on world architectural culture</w:t>
            </w:r>
            <w:r>
              <w:rPr>
                <w:rFonts w:eastAsia="SimSun" w:cs="Arial" w:hint="eastAsia"/>
                <w:lang w:val="en-US" w:eastAsia="zh-CN"/>
              </w:rPr>
              <w:t>（</w:t>
            </w:r>
            <w:r>
              <w:rPr>
                <w:rFonts w:eastAsia="SimSun" w:cs="Arial"/>
                <w:color w:val="548DD4" w:themeColor="text2" w:themeTint="99"/>
                <w:lang w:val="en-US" w:eastAsia="zh-CN"/>
              </w:rPr>
              <w:t xml:space="preserve">Score </w:t>
            </w:r>
            <w:r>
              <w:rPr>
                <w:rFonts w:eastAsia="SimSun" w:cs="Arial" w:hint="eastAsia"/>
                <w:color w:val="548DD4" w:themeColor="text2" w:themeTint="99"/>
                <w:lang w:val="en-US" w:eastAsia="zh-CN"/>
              </w:rPr>
              <w:t>10</w:t>
            </w:r>
            <w:r>
              <w:rPr>
                <w:rFonts w:eastAsia="SimSun" w:cs="Arial" w:hint="eastAsia"/>
                <w:color w:val="548DD4" w:themeColor="text2" w:themeTint="99"/>
                <w:lang w:val="en-US" w:eastAsia="zh-CN"/>
              </w:rPr>
              <w:t>）</w:t>
            </w:r>
          </w:p>
        </w:tc>
        <w:tc>
          <w:tcPr>
            <w:tcW w:w="6527" w:type="dxa"/>
            <w:tcBorders>
              <w:top w:val="single" w:sz="4" w:space="0" w:color="auto"/>
              <w:left w:val="single" w:sz="4" w:space="0" w:color="auto"/>
              <w:bottom w:val="single" w:sz="4" w:space="0" w:color="auto"/>
              <w:right w:val="single" w:sz="12" w:space="0" w:color="auto"/>
            </w:tcBorders>
            <w:shd w:val="clear" w:color="auto" w:fill="auto"/>
            <w:vAlign w:val="center"/>
          </w:tcPr>
          <w:p w14:paraId="503035D5" w14:textId="77777777" w:rsidR="00C91958" w:rsidRDefault="002E5ADB">
            <w:pPr>
              <w:pStyle w:val="Default"/>
              <w:numPr>
                <w:ilvl w:val="255"/>
                <w:numId w:val="0"/>
              </w:numPr>
              <w:ind w:leftChars="100" w:left="220"/>
              <w:jc w:val="both"/>
              <w:rPr>
                <w:rFonts w:ascii="Arial" w:eastAsia="SimSun" w:hAnsi="Arial" w:cs="Arial"/>
                <w:color w:val="000000" w:themeColor="text1"/>
                <w:sz w:val="22"/>
                <w:szCs w:val="22"/>
                <w:shd w:val="clear" w:color="auto" w:fill="FFFFFF"/>
                <w:lang w:val="en-US" w:eastAsia="zh-CN" w:bidi="zh-CN"/>
              </w:rPr>
            </w:pPr>
            <w:r>
              <w:rPr>
                <w:rFonts w:ascii="Arial" w:eastAsia="SimSun" w:hAnsi="Arial" w:cs="Arial"/>
                <w:color w:val="000000" w:themeColor="text1"/>
                <w:sz w:val="22"/>
                <w:szCs w:val="22"/>
                <w:lang w:val="en-US" w:eastAsia="zh-CN" w:bidi="zh-CN"/>
              </w:rPr>
              <w:t>Construction value of buildings</w:t>
            </w:r>
            <w:r>
              <w:rPr>
                <w:rFonts w:ascii="Arial" w:eastAsia="SimSun" w:hAnsi="Arial" w:cs="Arial" w:hint="eastAsia"/>
                <w:color w:val="000000" w:themeColor="text1"/>
                <w:sz w:val="22"/>
                <w:szCs w:val="22"/>
                <w:lang w:val="en-US" w:eastAsia="zh-CN" w:bidi="zh-CN"/>
              </w:rPr>
              <w:t>.</w:t>
            </w:r>
          </w:p>
        </w:tc>
        <w:tc>
          <w:tcPr>
            <w:tcW w:w="721" w:type="dxa"/>
            <w:tcBorders>
              <w:top w:val="single" w:sz="4" w:space="0" w:color="auto"/>
              <w:left w:val="single" w:sz="4" w:space="0" w:color="auto"/>
              <w:bottom w:val="single" w:sz="4" w:space="0" w:color="auto"/>
              <w:right w:val="single" w:sz="12" w:space="0" w:color="auto"/>
            </w:tcBorders>
            <w:shd w:val="clear" w:color="auto" w:fill="auto"/>
            <w:vAlign w:val="center"/>
          </w:tcPr>
          <w:p w14:paraId="503035D6" w14:textId="77777777" w:rsidR="00C91958" w:rsidRDefault="002E5ADB">
            <w:pPr>
              <w:pStyle w:val="Default"/>
              <w:numPr>
                <w:ilvl w:val="255"/>
                <w:numId w:val="0"/>
              </w:numPr>
              <w:jc w:val="center"/>
              <w:rPr>
                <w:rFonts w:eastAsia="SimSun" w:cs="Arial"/>
                <w:color w:val="000000" w:themeColor="text1"/>
                <w:lang w:val="en-US" w:eastAsia="zh-CN" w:bidi="zh-CN"/>
              </w:rPr>
            </w:pPr>
            <w:r>
              <w:rPr>
                <w:rFonts w:eastAsia="SimSun" w:hint="eastAsia"/>
                <w:color w:val="000000" w:themeColor="text1"/>
                <w:sz w:val="22"/>
                <w:szCs w:val="22"/>
                <w:lang w:val="en-US" w:eastAsia="zh-CN" w:bidi="zh-CN"/>
              </w:rPr>
              <w:t>2</w:t>
            </w:r>
          </w:p>
        </w:tc>
      </w:tr>
      <w:tr w:rsidR="00C91958" w14:paraId="503035DC" w14:textId="77777777">
        <w:trPr>
          <w:trHeight w:val="355"/>
          <w:jc w:val="center"/>
        </w:trPr>
        <w:tc>
          <w:tcPr>
            <w:tcW w:w="1282" w:type="dxa"/>
            <w:vMerge/>
            <w:tcBorders>
              <w:left w:val="single" w:sz="12" w:space="0" w:color="auto"/>
              <w:right w:val="single" w:sz="4" w:space="0" w:color="auto"/>
            </w:tcBorders>
            <w:shd w:val="clear" w:color="auto" w:fill="auto"/>
            <w:vAlign w:val="center"/>
          </w:tcPr>
          <w:p w14:paraId="503035D8" w14:textId="77777777" w:rsidR="00C91958" w:rsidRDefault="00C91958">
            <w:pPr>
              <w:pStyle w:val="Default"/>
              <w:jc w:val="both"/>
              <w:rPr>
                <w:rFonts w:ascii="Arial" w:hAnsi="Arial" w:cs="Arial"/>
                <w:sz w:val="22"/>
                <w:szCs w:val="22"/>
              </w:rPr>
            </w:pPr>
          </w:p>
        </w:tc>
        <w:tc>
          <w:tcPr>
            <w:tcW w:w="2121" w:type="dxa"/>
            <w:vMerge/>
            <w:tcBorders>
              <w:left w:val="single" w:sz="4" w:space="0" w:color="auto"/>
              <w:right w:val="single" w:sz="4" w:space="0" w:color="auto"/>
            </w:tcBorders>
            <w:shd w:val="clear" w:color="auto" w:fill="auto"/>
            <w:vAlign w:val="center"/>
          </w:tcPr>
          <w:p w14:paraId="503035D9" w14:textId="77777777" w:rsidR="00C91958" w:rsidRDefault="00C91958">
            <w:pPr>
              <w:pStyle w:val="Default"/>
              <w:jc w:val="both"/>
              <w:rPr>
                <w:rFonts w:ascii="Arial" w:hAnsi="Arial" w:cs="Arial"/>
                <w:sz w:val="22"/>
                <w:szCs w:val="22"/>
              </w:rPr>
            </w:pPr>
          </w:p>
        </w:tc>
        <w:tc>
          <w:tcPr>
            <w:tcW w:w="6527" w:type="dxa"/>
            <w:tcBorders>
              <w:top w:val="single" w:sz="4" w:space="0" w:color="auto"/>
              <w:left w:val="single" w:sz="4" w:space="0" w:color="auto"/>
              <w:bottom w:val="single" w:sz="4" w:space="0" w:color="auto"/>
              <w:right w:val="single" w:sz="12" w:space="0" w:color="auto"/>
            </w:tcBorders>
            <w:shd w:val="clear" w:color="auto" w:fill="auto"/>
            <w:vAlign w:val="center"/>
          </w:tcPr>
          <w:p w14:paraId="503035DA" w14:textId="77777777" w:rsidR="00C91958" w:rsidRDefault="002E5ADB">
            <w:pPr>
              <w:pStyle w:val="Default"/>
              <w:numPr>
                <w:ilvl w:val="255"/>
                <w:numId w:val="0"/>
              </w:numPr>
              <w:ind w:leftChars="100" w:left="220"/>
              <w:jc w:val="both"/>
              <w:rPr>
                <w:rFonts w:ascii="Arial" w:eastAsia="SimSun" w:hAnsi="Arial" w:cs="Arial"/>
                <w:color w:val="000000" w:themeColor="text1"/>
                <w:sz w:val="22"/>
                <w:szCs w:val="22"/>
                <w:lang w:val="en-US" w:eastAsia="zh-CN" w:bidi="zh-CN"/>
              </w:rPr>
            </w:pPr>
            <w:r>
              <w:rPr>
                <w:rFonts w:ascii="Arial" w:eastAsia="SimSun" w:hAnsi="Arial" w:cs="Arial"/>
                <w:color w:val="000000" w:themeColor="text1"/>
                <w:sz w:val="22"/>
                <w:szCs w:val="22"/>
                <w:lang w:val="en-US" w:eastAsia="zh-CN" w:bidi="zh-CN"/>
              </w:rPr>
              <w:t>Marine culture and history</w:t>
            </w:r>
            <w:r>
              <w:rPr>
                <w:rFonts w:ascii="Arial" w:eastAsia="SimSun" w:hAnsi="Arial" w:cs="Arial" w:hint="eastAsia"/>
                <w:color w:val="000000" w:themeColor="text1"/>
                <w:sz w:val="22"/>
                <w:szCs w:val="22"/>
                <w:lang w:val="en-US" w:eastAsia="zh-CN" w:bidi="zh-CN"/>
              </w:rPr>
              <w:t>.</w:t>
            </w:r>
          </w:p>
        </w:tc>
        <w:tc>
          <w:tcPr>
            <w:tcW w:w="721" w:type="dxa"/>
            <w:tcBorders>
              <w:top w:val="single" w:sz="4" w:space="0" w:color="auto"/>
              <w:left w:val="single" w:sz="4" w:space="0" w:color="auto"/>
              <w:bottom w:val="single" w:sz="4" w:space="0" w:color="auto"/>
              <w:right w:val="single" w:sz="12" w:space="0" w:color="auto"/>
            </w:tcBorders>
            <w:shd w:val="clear" w:color="auto" w:fill="auto"/>
            <w:vAlign w:val="center"/>
          </w:tcPr>
          <w:p w14:paraId="503035DB" w14:textId="77777777" w:rsidR="00C91958" w:rsidRDefault="002E5ADB">
            <w:pPr>
              <w:pStyle w:val="Default"/>
              <w:numPr>
                <w:ilvl w:val="255"/>
                <w:numId w:val="0"/>
              </w:numPr>
              <w:jc w:val="center"/>
              <w:rPr>
                <w:rFonts w:eastAsia="SimSun" w:cs="Arial"/>
                <w:color w:val="000000" w:themeColor="text1"/>
                <w:lang w:val="en-US" w:eastAsia="zh-CN" w:bidi="zh-CN"/>
              </w:rPr>
            </w:pPr>
            <w:r>
              <w:rPr>
                <w:rFonts w:eastAsia="SimSun" w:hint="eastAsia"/>
                <w:color w:val="000000" w:themeColor="text1"/>
                <w:sz w:val="22"/>
                <w:szCs w:val="22"/>
                <w:lang w:val="en-US" w:eastAsia="zh-CN" w:bidi="zh-CN"/>
              </w:rPr>
              <w:t>3</w:t>
            </w:r>
          </w:p>
        </w:tc>
      </w:tr>
      <w:tr w:rsidR="00C91958" w14:paraId="503035E1" w14:textId="77777777">
        <w:trPr>
          <w:trHeight w:val="355"/>
          <w:jc w:val="center"/>
        </w:trPr>
        <w:tc>
          <w:tcPr>
            <w:tcW w:w="1282" w:type="dxa"/>
            <w:vMerge/>
            <w:tcBorders>
              <w:left w:val="single" w:sz="12" w:space="0" w:color="auto"/>
              <w:right w:val="single" w:sz="4" w:space="0" w:color="auto"/>
            </w:tcBorders>
            <w:shd w:val="clear" w:color="auto" w:fill="auto"/>
            <w:vAlign w:val="center"/>
          </w:tcPr>
          <w:p w14:paraId="503035DD" w14:textId="77777777" w:rsidR="00C91958" w:rsidRDefault="00C91958">
            <w:pPr>
              <w:pStyle w:val="Default"/>
              <w:jc w:val="both"/>
              <w:rPr>
                <w:rFonts w:ascii="Arial" w:eastAsia="SimSun" w:hAnsi="Arial" w:cs="Arial"/>
                <w:color w:val="000000" w:themeColor="text1"/>
                <w:sz w:val="22"/>
                <w:szCs w:val="22"/>
                <w:lang w:val="en-US" w:eastAsia="zh-CN" w:bidi="zh-CN"/>
              </w:rPr>
            </w:pPr>
          </w:p>
        </w:tc>
        <w:tc>
          <w:tcPr>
            <w:tcW w:w="2121" w:type="dxa"/>
            <w:vMerge/>
            <w:tcBorders>
              <w:left w:val="single" w:sz="4" w:space="0" w:color="auto"/>
              <w:bottom w:val="single" w:sz="4" w:space="0" w:color="auto"/>
              <w:right w:val="single" w:sz="4" w:space="0" w:color="auto"/>
            </w:tcBorders>
            <w:shd w:val="clear" w:color="auto" w:fill="auto"/>
            <w:vAlign w:val="center"/>
          </w:tcPr>
          <w:p w14:paraId="503035DE" w14:textId="77777777" w:rsidR="00C91958" w:rsidRDefault="00C91958">
            <w:pPr>
              <w:pStyle w:val="Default"/>
              <w:jc w:val="both"/>
              <w:rPr>
                <w:rFonts w:ascii="Arial" w:eastAsia="SimSun" w:hAnsi="Arial" w:cs="Arial"/>
                <w:color w:val="000000" w:themeColor="text1"/>
                <w:sz w:val="22"/>
                <w:szCs w:val="22"/>
                <w:lang w:val="en-US" w:eastAsia="zh-CN" w:bidi="zh-CN"/>
              </w:rPr>
            </w:pPr>
          </w:p>
        </w:tc>
        <w:tc>
          <w:tcPr>
            <w:tcW w:w="6527" w:type="dxa"/>
            <w:tcBorders>
              <w:top w:val="single" w:sz="4" w:space="0" w:color="auto"/>
              <w:left w:val="single" w:sz="4" w:space="0" w:color="auto"/>
              <w:bottom w:val="single" w:sz="4" w:space="0" w:color="auto"/>
              <w:right w:val="single" w:sz="12" w:space="0" w:color="auto"/>
            </w:tcBorders>
            <w:shd w:val="clear" w:color="auto" w:fill="auto"/>
            <w:vAlign w:val="center"/>
          </w:tcPr>
          <w:p w14:paraId="503035DF" w14:textId="77777777" w:rsidR="00C91958" w:rsidRDefault="002E5ADB">
            <w:pPr>
              <w:pStyle w:val="Default"/>
              <w:numPr>
                <w:ilvl w:val="255"/>
                <w:numId w:val="0"/>
              </w:numPr>
              <w:ind w:leftChars="100" w:left="220"/>
              <w:jc w:val="both"/>
              <w:rPr>
                <w:rFonts w:ascii="Arial" w:eastAsia="SimSun" w:hAnsi="Arial" w:cs="Arial"/>
                <w:color w:val="000000" w:themeColor="text1"/>
                <w:sz w:val="22"/>
                <w:szCs w:val="22"/>
                <w:lang w:val="en-US" w:eastAsia="zh-CN" w:bidi="zh-CN"/>
              </w:rPr>
            </w:pPr>
            <w:r>
              <w:rPr>
                <w:rFonts w:ascii="Arial" w:eastAsia="SimSun" w:hAnsi="Arial" w:cs="Arial"/>
                <w:color w:val="000000" w:themeColor="text1"/>
                <w:sz w:val="22"/>
                <w:szCs w:val="22"/>
                <w:lang w:val="en-US" w:eastAsia="zh-CN" w:bidi="zh-CN"/>
              </w:rPr>
              <w:t>Navigation safety and shipwreck.</w:t>
            </w:r>
          </w:p>
        </w:tc>
        <w:tc>
          <w:tcPr>
            <w:tcW w:w="721" w:type="dxa"/>
            <w:tcBorders>
              <w:top w:val="single" w:sz="4" w:space="0" w:color="auto"/>
              <w:left w:val="single" w:sz="4" w:space="0" w:color="auto"/>
              <w:bottom w:val="single" w:sz="4" w:space="0" w:color="auto"/>
              <w:right w:val="single" w:sz="12" w:space="0" w:color="auto"/>
            </w:tcBorders>
            <w:shd w:val="clear" w:color="auto" w:fill="auto"/>
            <w:vAlign w:val="center"/>
          </w:tcPr>
          <w:p w14:paraId="503035E0" w14:textId="77777777" w:rsidR="00C91958" w:rsidRDefault="002E5ADB">
            <w:pPr>
              <w:pStyle w:val="Default"/>
              <w:numPr>
                <w:ilvl w:val="255"/>
                <w:numId w:val="0"/>
              </w:numPr>
              <w:jc w:val="center"/>
              <w:rPr>
                <w:rFonts w:eastAsia="SimSun" w:cs="Arial"/>
                <w:color w:val="000000" w:themeColor="text1"/>
                <w:lang w:val="en-US" w:eastAsia="zh-CN" w:bidi="zh-CN"/>
              </w:rPr>
            </w:pPr>
            <w:r>
              <w:rPr>
                <w:rFonts w:eastAsia="SimSun" w:hint="eastAsia"/>
                <w:color w:val="000000" w:themeColor="text1"/>
                <w:sz w:val="22"/>
                <w:szCs w:val="22"/>
                <w:lang w:val="en-US" w:eastAsia="zh-CN" w:bidi="zh-CN"/>
              </w:rPr>
              <w:t>5</w:t>
            </w:r>
          </w:p>
        </w:tc>
      </w:tr>
      <w:tr w:rsidR="00C91958" w14:paraId="503035E6" w14:textId="77777777">
        <w:trPr>
          <w:trHeight w:hRule="exact" w:val="438"/>
          <w:jc w:val="center"/>
        </w:trPr>
        <w:tc>
          <w:tcPr>
            <w:tcW w:w="1282" w:type="dxa"/>
            <w:vMerge/>
            <w:tcBorders>
              <w:left w:val="single" w:sz="12" w:space="0" w:color="auto"/>
              <w:right w:val="single" w:sz="4" w:space="0" w:color="auto"/>
            </w:tcBorders>
            <w:shd w:val="clear" w:color="auto" w:fill="auto"/>
            <w:vAlign w:val="center"/>
          </w:tcPr>
          <w:p w14:paraId="503035E2" w14:textId="77777777" w:rsidR="00C91958" w:rsidRDefault="00C91958">
            <w:pPr>
              <w:spacing w:line="200" w:lineRule="exact"/>
              <w:ind w:left="28" w:hanging="28"/>
              <w:jc w:val="center"/>
              <w:rPr>
                <w:rFonts w:cs="Arial"/>
                <w:spacing w:val="-2"/>
                <w:shd w:val="clear" w:color="auto" w:fill="FFFFFF"/>
              </w:rPr>
            </w:pPr>
          </w:p>
        </w:tc>
        <w:tc>
          <w:tcPr>
            <w:tcW w:w="2121" w:type="dxa"/>
            <w:tcBorders>
              <w:top w:val="single" w:sz="4" w:space="0" w:color="auto"/>
              <w:left w:val="single" w:sz="4" w:space="0" w:color="auto"/>
              <w:bottom w:val="single" w:sz="4" w:space="0" w:color="auto"/>
              <w:right w:val="single" w:sz="4" w:space="0" w:color="auto"/>
            </w:tcBorders>
            <w:shd w:val="clear" w:color="auto" w:fill="auto"/>
            <w:vAlign w:val="center"/>
          </w:tcPr>
          <w:p w14:paraId="503035E3" w14:textId="77777777" w:rsidR="00C91958" w:rsidRDefault="002E5ADB">
            <w:pPr>
              <w:rPr>
                <w:rFonts w:eastAsia="SimSun" w:cs="Arial"/>
                <w:color w:val="000000" w:themeColor="text1"/>
                <w:lang w:val="en-US" w:eastAsia="zh-CN" w:bidi="zh-CN"/>
              </w:rPr>
            </w:pPr>
            <w:r>
              <w:rPr>
                <w:rFonts w:eastAsia="SimSun" w:cs="Arial"/>
                <w:color w:val="000000" w:themeColor="text1"/>
                <w:lang w:val="en-US" w:eastAsia="zh-CN" w:bidi="zh-CN"/>
              </w:rPr>
              <w:t>Outstanding</w:t>
            </w:r>
            <w:r>
              <w:rPr>
                <w:rFonts w:eastAsia="SimSun" w:cs="Arial" w:hint="eastAsia"/>
                <w:color w:val="4F81BD" w:themeColor="accent1"/>
                <w:lang w:val="en-US" w:eastAsia="zh-CN" w:bidi="zh-CN"/>
              </w:rPr>
              <w:t xml:space="preserve"> </w:t>
            </w:r>
            <w:r>
              <w:rPr>
                <w:rFonts w:eastAsia="SimSun" w:cs="Arial" w:hint="eastAsia"/>
                <w:color w:val="4F81BD" w:themeColor="accent1"/>
                <w:lang w:val="en-US" w:eastAsia="zh-CN"/>
              </w:rPr>
              <w:t>Score</w:t>
            </w:r>
            <w:r>
              <w:rPr>
                <w:rFonts w:eastAsia="SimSun" w:cs="Arial" w:hint="eastAsia"/>
                <w:color w:val="4F81BD" w:themeColor="accent1"/>
                <w:lang w:val="en-US" w:eastAsia="zh-CN" w:bidi="zh-CN"/>
              </w:rPr>
              <w:t>(</w:t>
            </w:r>
            <w:r>
              <w:rPr>
                <w:rFonts w:eastAsia="SimSun" w:cs="Arial"/>
                <w:color w:val="4F81BD" w:themeColor="accent1"/>
                <w:lang w:val="en-US" w:eastAsia="zh-CN" w:bidi="zh-CN"/>
              </w:rPr>
              <w:t>6</w:t>
            </w:r>
            <w:r>
              <w:rPr>
                <w:rFonts w:eastAsia="SimSun" w:cs="Arial" w:hint="eastAsia"/>
                <w:color w:val="4F81BD" w:themeColor="accent1"/>
                <w:lang w:val="en-US" w:eastAsia="zh-CN" w:bidi="zh-CN"/>
              </w:rPr>
              <w:t>)</w:t>
            </w:r>
          </w:p>
        </w:tc>
        <w:tc>
          <w:tcPr>
            <w:tcW w:w="6527" w:type="dxa"/>
            <w:tcBorders>
              <w:top w:val="single" w:sz="4" w:space="0" w:color="auto"/>
              <w:left w:val="single" w:sz="4" w:space="0" w:color="auto"/>
              <w:bottom w:val="single" w:sz="4" w:space="0" w:color="auto"/>
              <w:right w:val="single" w:sz="12" w:space="0" w:color="auto"/>
            </w:tcBorders>
            <w:shd w:val="clear" w:color="auto" w:fill="auto"/>
            <w:vAlign w:val="center"/>
          </w:tcPr>
          <w:p w14:paraId="503035E4" w14:textId="77777777" w:rsidR="00C91958" w:rsidRDefault="002E5ADB">
            <w:pPr>
              <w:numPr>
                <w:ilvl w:val="255"/>
                <w:numId w:val="0"/>
              </w:numPr>
              <w:ind w:leftChars="100" w:left="220"/>
              <w:rPr>
                <w:rFonts w:eastAsia="SimSun" w:cs="Arial"/>
                <w:color w:val="000000" w:themeColor="text1"/>
                <w:lang w:val="en-US" w:eastAsia="zh-CN" w:bidi="zh-CN"/>
              </w:rPr>
            </w:pPr>
            <w:r>
              <w:rPr>
                <w:rFonts w:eastAsia="SimSun" w:cs="Arial"/>
                <w:color w:val="000000" w:themeColor="text1"/>
                <w:lang w:val="en-US" w:eastAsia="zh-CN" w:bidi="zh-CN"/>
              </w:rPr>
              <w:t>Including geographical location, landscape, environment, etc</w:t>
            </w:r>
            <w:r>
              <w:rPr>
                <w:rFonts w:eastAsia="SimSun" w:cs="Arial" w:hint="eastAsia"/>
                <w:color w:val="000000" w:themeColor="text1"/>
                <w:lang w:val="en-US" w:eastAsia="zh-CN" w:bidi="zh-CN"/>
              </w:rPr>
              <w:t>.</w:t>
            </w:r>
          </w:p>
        </w:tc>
        <w:tc>
          <w:tcPr>
            <w:tcW w:w="721" w:type="dxa"/>
            <w:tcBorders>
              <w:top w:val="single" w:sz="4" w:space="0" w:color="auto"/>
              <w:left w:val="single" w:sz="4" w:space="0" w:color="auto"/>
              <w:bottom w:val="single" w:sz="4" w:space="0" w:color="auto"/>
              <w:right w:val="single" w:sz="12" w:space="0" w:color="auto"/>
            </w:tcBorders>
            <w:shd w:val="clear" w:color="auto" w:fill="auto"/>
            <w:vAlign w:val="center"/>
          </w:tcPr>
          <w:p w14:paraId="503035E5" w14:textId="77777777" w:rsidR="00C91958" w:rsidRDefault="002E5ADB">
            <w:pPr>
              <w:numPr>
                <w:ilvl w:val="255"/>
                <w:numId w:val="0"/>
              </w:numPr>
              <w:jc w:val="center"/>
              <w:rPr>
                <w:rFonts w:eastAsia="SimSun" w:cs="Arial"/>
                <w:color w:val="000000" w:themeColor="text1"/>
                <w:lang w:val="en-US" w:eastAsia="zh-CN" w:bidi="zh-CN"/>
              </w:rPr>
            </w:pPr>
            <w:r>
              <w:rPr>
                <w:rFonts w:ascii="Calibri" w:eastAsia="SimSun" w:hAnsi="Calibri" w:hint="eastAsia"/>
                <w:color w:val="000000" w:themeColor="text1"/>
                <w:lang w:val="en-US" w:eastAsia="zh-CN" w:bidi="zh-CN"/>
              </w:rPr>
              <w:t>6</w:t>
            </w:r>
          </w:p>
        </w:tc>
      </w:tr>
      <w:tr w:rsidR="00C91958" w14:paraId="503035EB" w14:textId="77777777">
        <w:trPr>
          <w:trHeight w:hRule="exact" w:val="579"/>
          <w:jc w:val="center"/>
        </w:trPr>
        <w:tc>
          <w:tcPr>
            <w:tcW w:w="1282" w:type="dxa"/>
            <w:vMerge/>
            <w:tcBorders>
              <w:left w:val="single" w:sz="12" w:space="0" w:color="auto"/>
              <w:right w:val="single" w:sz="4" w:space="0" w:color="auto"/>
            </w:tcBorders>
            <w:shd w:val="clear" w:color="auto" w:fill="auto"/>
            <w:vAlign w:val="center"/>
          </w:tcPr>
          <w:p w14:paraId="503035E7" w14:textId="77777777" w:rsidR="00C91958" w:rsidRDefault="00C91958">
            <w:pPr>
              <w:spacing w:line="200" w:lineRule="exact"/>
              <w:ind w:left="28" w:hanging="28"/>
              <w:jc w:val="center"/>
              <w:rPr>
                <w:rFonts w:cs="Arial"/>
                <w:spacing w:val="-2"/>
                <w:shd w:val="clear" w:color="auto" w:fill="FFFFFF"/>
              </w:rPr>
            </w:pPr>
          </w:p>
        </w:tc>
        <w:tc>
          <w:tcPr>
            <w:tcW w:w="2121" w:type="dxa"/>
            <w:tcBorders>
              <w:top w:val="single" w:sz="4" w:space="0" w:color="auto"/>
              <w:left w:val="single" w:sz="4" w:space="0" w:color="auto"/>
              <w:bottom w:val="single" w:sz="4" w:space="0" w:color="auto"/>
              <w:right w:val="single" w:sz="4" w:space="0" w:color="auto"/>
            </w:tcBorders>
            <w:shd w:val="clear" w:color="auto" w:fill="auto"/>
            <w:vAlign w:val="center"/>
          </w:tcPr>
          <w:p w14:paraId="503035E8" w14:textId="77777777" w:rsidR="00C91958" w:rsidRDefault="002E5ADB">
            <w:pPr>
              <w:rPr>
                <w:rFonts w:cs="Arial"/>
                <w:shd w:val="clear" w:color="auto" w:fill="FFFFFF"/>
                <w:lang w:val="en-US" w:bidi="zh-CN"/>
              </w:rPr>
            </w:pPr>
            <w:r>
              <w:rPr>
                <w:rFonts w:eastAsia="SimSun" w:cs="Arial"/>
                <w:color w:val="000000" w:themeColor="text1"/>
                <w:lang w:val="en-US" w:eastAsia="zh-CN" w:bidi="zh-CN"/>
              </w:rPr>
              <w:t xml:space="preserve">World lighthouse </w:t>
            </w:r>
            <w:r>
              <w:rPr>
                <w:rFonts w:eastAsia="SimSun" w:cs="Arial"/>
                <w:color w:val="0000FF"/>
                <w:lang w:val="en-US" w:eastAsia="zh-CN"/>
              </w:rPr>
              <w:t>(</w:t>
            </w:r>
            <w:r>
              <w:rPr>
                <w:rFonts w:eastAsia="SimSun" w:cs="Arial"/>
                <w:color w:val="548DD4" w:themeColor="text2" w:themeTint="99"/>
                <w:lang w:val="en-US" w:eastAsia="zh-CN"/>
              </w:rPr>
              <w:t>Score</w:t>
            </w:r>
            <w:r>
              <w:rPr>
                <w:rFonts w:eastAsia="SimSun" w:cs="Arial" w:hint="eastAsia"/>
                <w:color w:val="548DD4" w:themeColor="text2" w:themeTint="99"/>
                <w:lang w:val="en-US" w:eastAsia="zh-CN"/>
              </w:rPr>
              <w:t xml:space="preserve"> 6</w:t>
            </w:r>
            <w:r>
              <w:rPr>
                <w:rFonts w:eastAsia="SimSun" w:cs="Arial" w:hint="eastAsia"/>
                <w:color w:val="0000FF"/>
                <w:lang w:val="en-US" w:eastAsia="zh-CN"/>
              </w:rPr>
              <w:t>)</w:t>
            </w:r>
          </w:p>
        </w:tc>
        <w:tc>
          <w:tcPr>
            <w:tcW w:w="6527" w:type="dxa"/>
            <w:tcBorders>
              <w:top w:val="single" w:sz="4" w:space="0" w:color="auto"/>
              <w:left w:val="single" w:sz="4" w:space="0" w:color="auto"/>
              <w:bottom w:val="single" w:sz="4" w:space="0" w:color="auto"/>
              <w:right w:val="single" w:sz="12" w:space="0" w:color="auto"/>
            </w:tcBorders>
            <w:shd w:val="clear" w:color="auto" w:fill="auto"/>
            <w:vAlign w:val="center"/>
          </w:tcPr>
          <w:p w14:paraId="503035E9" w14:textId="77777777" w:rsidR="00C91958" w:rsidRDefault="002E5ADB">
            <w:pPr>
              <w:numPr>
                <w:ilvl w:val="255"/>
                <w:numId w:val="0"/>
              </w:numPr>
              <w:tabs>
                <w:tab w:val="left" w:pos="220"/>
              </w:tabs>
              <w:ind w:leftChars="100" w:left="220"/>
              <w:rPr>
                <w:rFonts w:eastAsia="SimSun" w:cs="Arial"/>
                <w:color w:val="000000" w:themeColor="text1"/>
                <w:lang w:val="en-US" w:eastAsia="zh-CN" w:bidi="zh-CN"/>
              </w:rPr>
            </w:pPr>
            <w:r>
              <w:rPr>
                <w:rFonts w:eastAsia="SimSun" w:cs="Arial"/>
                <w:color w:val="000000" w:themeColor="text1"/>
                <w:lang w:val="en-US" w:eastAsia="zh-CN" w:bidi="zh-CN"/>
              </w:rPr>
              <w:t>Influence on the development of Lighthouse in the world</w:t>
            </w:r>
            <w:r>
              <w:rPr>
                <w:rFonts w:eastAsia="SimSun" w:cs="Arial" w:hint="eastAsia"/>
                <w:color w:val="000000" w:themeColor="text1"/>
                <w:lang w:val="en-US" w:eastAsia="zh-CN" w:bidi="zh-CN"/>
              </w:rPr>
              <w:t>，</w:t>
            </w:r>
            <w:r>
              <w:rPr>
                <w:rFonts w:eastAsia="SimSun" w:cs="Arial"/>
                <w:color w:val="000000" w:themeColor="text1"/>
                <w:lang w:val="en-US" w:eastAsia="zh-CN" w:bidi="zh-CN"/>
              </w:rPr>
              <w:t>World lighthouse outstanding heritage</w:t>
            </w:r>
            <w:r>
              <w:rPr>
                <w:rFonts w:eastAsia="SimSun" w:cs="Arial" w:hint="eastAsia"/>
                <w:color w:val="000000" w:themeColor="text1"/>
                <w:lang w:val="en-US" w:eastAsia="zh-CN" w:bidi="zh-CN"/>
              </w:rPr>
              <w:t>（</w:t>
            </w:r>
            <w:r>
              <w:rPr>
                <w:rFonts w:eastAsia="SimSun" w:cs="Arial"/>
                <w:color w:val="000000" w:themeColor="text1"/>
                <w:lang w:val="en-US" w:eastAsia="zh-CN" w:bidi="zh-CN"/>
              </w:rPr>
              <w:t>IALA lighthouse heritage</w:t>
            </w:r>
            <w:r>
              <w:rPr>
                <w:rFonts w:eastAsia="SimSun" w:cs="Arial" w:hint="eastAsia"/>
                <w:color w:val="000000" w:themeColor="text1"/>
                <w:lang w:val="en-US" w:eastAsia="zh-CN" w:bidi="zh-CN"/>
              </w:rPr>
              <w:t>）</w:t>
            </w:r>
            <w:r>
              <w:rPr>
                <w:rFonts w:eastAsia="SimSun" w:cs="Arial" w:hint="eastAsia"/>
                <w:color w:val="000000" w:themeColor="text1"/>
                <w:lang w:val="en-US" w:eastAsia="zh-CN" w:bidi="zh-CN"/>
              </w:rPr>
              <w:t>.</w:t>
            </w:r>
          </w:p>
        </w:tc>
        <w:tc>
          <w:tcPr>
            <w:tcW w:w="721" w:type="dxa"/>
            <w:tcBorders>
              <w:top w:val="single" w:sz="4" w:space="0" w:color="auto"/>
              <w:left w:val="single" w:sz="4" w:space="0" w:color="auto"/>
              <w:bottom w:val="single" w:sz="4" w:space="0" w:color="auto"/>
              <w:right w:val="single" w:sz="12" w:space="0" w:color="auto"/>
            </w:tcBorders>
            <w:shd w:val="clear" w:color="auto" w:fill="auto"/>
            <w:vAlign w:val="center"/>
          </w:tcPr>
          <w:p w14:paraId="503035EA" w14:textId="77777777" w:rsidR="00C91958" w:rsidRDefault="002E5ADB">
            <w:pPr>
              <w:numPr>
                <w:ilvl w:val="255"/>
                <w:numId w:val="0"/>
              </w:numPr>
              <w:jc w:val="center"/>
              <w:rPr>
                <w:rFonts w:eastAsia="SimSun" w:cs="Arial"/>
                <w:color w:val="000000" w:themeColor="text1"/>
                <w:lang w:val="en-US" w:eastAsia="zh-CN" w:bidi="zh-CN"/>
              </w:rPr>
            </w:pPr>
            <w:r>
              <w:rPr>
                <w:rFonts w:ascii="Calibri" w:eastAsia="SimSun" w:hAnsi="Calibri" w:hint="eastAsia"/>
                <w:color w:val="000000" w:themeColor="text1"/>
                <w:lang w:val="en-US" w:eastAsia="zh-CN" w:bidi="zh-CN"/>
              </w:rPr>
              <w:t>6</w:t>
            </w:r>
          </w:p>
        </w:tc>
      </w:tr>
      <w:tr w:rsidR="00C91958" w14:paraId="503035F0" w14:textId="77777777">
        <w:trPr>
          <w:trHeight w:val="404"/>
          <w:jc w:val="center"/>
        </w:trPr>
        <w:tc>
          <w:tcPr>
            <w:tcW w:w="1282" w:type="dxa"/>
            <w:vMerge w:val="restart"/>
            <w:tcBorders>
              <w:top w:val="single" w:sz="4" w:space="0" w:color="auto"/>
              <w:left w:val="single" w:sz="12" w:space="0" w:color="auto"/>
              <w:right w:val="single" w:sz="4" w:space="0" w:color="auto"/>
            </w:tcBorders>
            <w:shd w:val="clear" w:color="auto" w:fill="auto"/>
            <w:vAlign w:val="center"/>
          </w:tcPr>
          <w:p w14:paraId="503035EC" w14:textId="77777777" w:rsidR="00C91958" w:rsidRDefault="002E5ADB">
            <w:pPr>
              <w:spacing w:line="200" w:lineRule="exact"/>
              <w:ind w:left="28" w:rightChars="-52" w:right="-114" w:hanging="28"/>
              <w:jc w:val="center"/>
              <w:rPr>
                <w:rFonts w:eastAsia="SimSun" w:cs="Arial"/>
                <w:spacing w:val="-2"/>
                <w:shd w:val="clear" w:color="auto" w:fill="FFFFFF"/>
                <w:lang w:val="en-US" w:eastAsia="zh-CN"/>
              </w:rPr>
            </w:pPr>
            <w:r>
              <w:rPr>
                <w:rFonts w:eastAsia="SimSun" w:cs="Arial"/>
                <w:lang w:val="en-US" w:eastAsia="zh-CN"/>
              </w:rPr>
              <w:t>Conservation</w:t>
            </w:r>
            <w:r>
              <w:rPr>
                <w:rFonts w:eastAsia="SimSun" w:cs="Arial" w:hint="eastAsia"/>
                <w:lang w:val="en-US" w:eastAsia="zh-CN"/>
              </w:rPr>
              <w:t>（</w:t>
            </w:r>
            <w:r>
              <w:rPr>
                <w:rFonts w:eastAsia="SimSun" w:cs="Arial"/>
                <w:color w:val="548DD4" w:themeColor="text2" w:themeTint="99"/>
                <w:lang w:val="en-US" w:eastAsia="zh-CN"/>
              </w:rPr>
              <w:t>Score</w:t>
            </w:r>
            <w:r>
              <w:rPr>
                <w:rFonts w:eastAsia="SimSun" w:cs="Arial" w:hint="eastAsia"/>
                <w:color w:val="548DD4" w:themeColor="text2" w:themeTint="99"/>
                <w:lang w:val="en-US" w:eastAsia="zh-CN"/>
              </w:rPr>
              <w:t>12</w:t>
            </w:r>
            <w:r>
              <w:rPr>
                <w:rFonts w:eastAsia="SimSun" w:cs="Arial" w:hint="eastAsia"/>
                <w:lang w:val="en-US" w:eastAsia="zh-CN"/>
              </w:rPr>
              <w:t>）</w:t>
            </w:r>
          </w:p>
        </w:tc>
        <w:tc>
          <w:tcPr>
            <w:tcW w:w="2121" w:type="dxa"/>
            <w:vMerge w:val="restart"/>
            <w:tcBorders>
              <w:top w:val="single" w:sz="4" w:space="0" w:color="auto"/>
              <w:left w:val="single" w:sz="4" w:space="0" w:color="auto"/>
              <w:right w:val="single" w:sz="4" w:space="0" w:color="auto"/>
            </w:tcBorders>
            <w:shd w:val="clear" w:color="auto" w:fill="auto"/>
            <w:vAlign w:val="center"/>
          </w:tcPr>
          <w:p w14:paraId="503035ED" w14:textId="77777777" w:rsidR="00C91958" w:rsidRDefault="002E5ADB">
            <w:pPr>
              <w:rPr>
                <w:rFonts w:cs="Arial"/>
                <w:lang w:val="en-US" w:bidi="zh-CN"/>
              </w:rPr>
            </w:pPr>
            <w:r>
              <w:rPr>
                <w:rFonts w:eastAsia="SimSun" w:cs="Arial"/>
                <w:color w:val="000000" w:themeColor="text1"/>
                <w:lang w:val="en-US" w:eastAsia="zh-CN" w:bidi="zh-CN"/>
              </w:rPr>
              <w:t>Protection status</w:t>
            </w:r>
            <w:r>
              <w:rPr>
                <w:rFonts w:eastAsia="SimSun" w:cs="Arial" w:hint="eastAsia"/>
                <w:color w:val="4F81BD" w:themeColor="accent1"/>
                <w:lang w:val="en-US" w:eastAsia="zh-CN"/>
              </w:rPr>
              <w:t>（</w:t>
            </w:r>
            <w:r>
              <w:rPr>
                <w:rFonts w:eastAsia="SimSun" w:cs="Arial"/>
                <w:color w:val="4F81BD" w:themeColor="accent1"/>
                <w:lang w:val="en-US" w:eastAsia="zh-CN"/>
              </w:rPr>
              <w:t xml:space="preserve">Score </w:t>
            </w:r>
            <w:r>
              <w:rPr>
                <w:rFonts w:eastAsia="SimSun" w:cs="Arial" w:hint="eastAsia"/>
                <w:color w:val="4F81BD" w:themeColor="accent1"/>
                <w:lang w:val="en-US" w:eastAsia="zh-CN"/>
              </w:rPr>
              <w:t>6</w:t>
            </w:r>
            <w:r>
              <w:rPr>
                <w:rFonts w:eastAsia="SimSun" w:cs="Arial" w:hint="eastAsia"/>
                <w:color w:val="4F81BD" w:themeColor="accent1"/>
                <w:lang w:val="en-US" w:eastAsia="zh-CN"/>
              </w:rPr>
              <w:t>）</w:t>
            </w:r>
          </w:p>
        </w:tc>
        <w:tc>
          <w:tcPr>
            <w:tcW w:w="6527" w:type="dxa"/>
            <w:tcBorders>
              <w:top w:val="single" w:sz="4" w:space="0" w:color="auto"/>
              <w:left w:val="single" w:sz="4" w:space="0" w:color="auto"/>
              <w:bottom w:val="single" w:sz="4" w:space="0" w:color="auto"/>
              <w:right w:val="single" w:sz="12" w:space="0" w:color="auto"/>
            </w:tcBorders>
            <w:shd w:val="clear" w:color="auto" w:fill="auto"/>
            <w:vAlign w:val="center"/>
          </w:tcPr>
          <w:p w14:paraId="503035EE" w14:textId="77777777" w:rsidR="00C91958" w:rsidRDefault="002E5ADB">
            <w:pPr>
              <w:numPr>
                <w:ilvl w:val="255"/>
                <w:numId w:val="0"/>
              </w:numPr>
              <w:tabs>
                <w:tab w:val="left" w:pos="220"/>
              </w:tabs>
              <w:ind w:firstLineChars="100" w:firstLine="220"/>
              <w:rPr>
                <w:rFonts w:eastAsia="SimSun" w:cs="Arial"/>
                <w:color w:val="000000" w:themeColor="text1"/>
                <w:lang w:val="en-US" w:eastAsia="zh-CN" w:bidi="zh-CN"/>
              </w:rPr>
            </w:pPr>
            <w:r>
              <w:rPr>
                <w:rFonts w:eastAsia="SimSun" w:cs="Arial"/>
                <w:color w:val="000000" w:themeColor="text1"/>
                <w:lang w:val="en-US" w:eastAsia="zh-CN" w:bidi="zh-CN"/>
              </w:rPr>
              <w:t>The preservation of historical data</w:t>
            </w:r>
            <w:r>
              <w:rPr>
                <w:rFonts w:eastAsia="SimSun" w:cs="Arial" w:hint="eastAsia"/>
                <w:color w:val="000000" w:themeColor="text1"/>
                <w:lang w:val="en-US" w:eastAsia="zh-CN" w:bidi="zh-CN"/>
              </w:rPr>
              <w:t>(including historical features, restoration or reconstruction of buildings, etc.)</w:t>
            </w:r>
            <w:r>
              <w:rPr>
                <w:rFonts w:eastAsia="SimSun" w:cs="Arial" w:hint="eastAsia"/>
                <w:color w:val="000000" w:themeColor="text1"/>
                <w:lang w:val="en-US" w:eastAsia="zh-CN" w:bidi="zh-CN"/>
              </w:rPr>
              <w:t>.</w:t>
            </w:r>
          </w:p>
        </w:tc>
        <w:tc>
          <w:tcPr>
            <w:tcW w:w="721" w:type="dxa"/>
            <w:tcBorders>
              <w:top w:val="single" w:sz="4" w:space="0" w:color="auto"/>
              <w:left w:val="single" w:sz="4" w:space="0" w:color="auto"/>
              <w:bottom w:val="single" w:sz="4" w:space="0" w:color="auto"/>
              <w:right w:val="single" w:sz="12" w:space="0" w:color="auto"/>
            </w:tcBorders>
            <w:shd w:val="clear" w:color="auto" w:fill="auto"/>
            <w:vAlign w:val="center"/>
          </w:tcPr>
          <w:p w14:paraId="503035EF" w14:textId="77777777" w:rsidR="00C91958" w:rsidRDefault="002E5ADB">
            <w:pPr>
              <w:numPr>
                <w:ilvl w:val="255"/>
                <w:numId w:val="0"/>
              </w:numPr>
              <w:jc w:val="center"/>
              <w:rPr>
                <w:rFonts w:eastAsia="SimSun" w:cs="Arial"/>
                <w:color w:val="000000" w:themeColor="text1"/>
                <w:lang w:val="en-US" w:eastAsia="zh-CN" w:bidi="zh-CN"/>
              </w:rPr>
            </w:pPr>
            <w:r>
              <w:rPr>
                <w:rFonts w:ascii="Calibri" w:eastAsia="SimSun" w:hAnsi="Calibri" w:hint="eastAsia"/>
                <w:color w:val="000000" w:themeColor="text1"/>
                <w:lang w:val="en-US" w:eastAsia="zh-CN" w:bidi="zh-CN"/>
              </w:rPr>
              <w:t>3</w:t>
            </w:r>
          </w:p>
        </w:tc>
      </w:tr>
      <w:tr w:rsidR="00C91958" w14:paraId="503035F5" w14:textId="77777777">
        <w:trPr>
          <w:trHeight w:val="404"/>
          <w:jc w:val="center"/>
        </w:trPr>
        <w:tc>
          <w:tcPr>
            <w:tcW w:w="1282" w:type="dxa"/>
            <w:vMerge/>
            <w:tcBorders>
              <w:left w:val="single" w:sz="12" w:space="0" w:color="auto"/>
              <w:right w:val="single" w:sz="4" w:space="0" w:color="auto"/>
            </w:tcBorders>
            <w:shd w:val="clear" w:color="auto" w:fill="auto"/>
            <w:vAlign w:val="center"/>
          </w:tcPr>
          <w:p w14:paraId="503035F1" w14:textId="77777777" w:rsidR="00C91958" w:rsidRDefault="00C91958">
            <w:pPr>
              <w:rPr>
                <w:rFonts w:cs="Arial"/>
              </w:rPr>
            </w:pPr>
          </w:p>
        </w:tc>
        <w:tc>
          <w:tcPr>
            <w:tcW w:w="2121" w:type="dxa"/>
            <w:vMerge/>
            <w:tcBorders>
              <w:left w:val="single" w:sz="4" w:space="0" w:color="auto"/>
              <w:bottom w:val="single" w:sz="4" w:space="0" w:color="auto"/>
              <w:right w:val="single" w:sz="4" w:space="0" w:color="auto"/>
            </w:tcBorders>
            <w:shd w:val="clear" w:color="auto" w:fill="auto"/>
            <w:vAlign w:val="center"/>
          </w:tcPr>
          <w:p w14:paraId="503035F2" w14:textId="77777777" w:rsidR="00C91958" w:rsidRDefault="00C91958">
            <w:pPr>
              <w:rPr>
                <w:rFonts w:cs="Arial"/>
              </w:rPr>
            </w:pPr>
          </w:p>
        </w:tc>
        <w:tc>
          <w:tcPr>
            <w:tcW w:w="6527" w:type="dxa"/>
            <w:tcBorders>
              <w:top w:val="single" w:sz="4" w:space="0" w:color="auto"/>
              <w:left w:val="single" w:sz="4" w:space="0" w:color="auto"/>
              <w:bottom w:val="single" w:sz="4" w:space="0" w:color="auto"/>
              <w:right w:val="single" w:sz="12" w:space="0" w:color="auto"/>
            </w:tcBorders>
            <w:shd w:val="clear" w:color="auto" w:fill="auto"/>
            <w:vAlign w:val="center"/>
          </w:tcPr>
          <w:p w14:paraId="503035F3" w14:textId="77777777" w:rsidR="00C91958" w:rsidRDefault="002E5ADB">
            <w:pPr>
              <w:numPr>
                <w:ilvl w:val="255"/>
                <w:numId w:val="0"/>
              </w:numPr>
              <w:tabs>
                <w:tab w:val="left" w:pos="220"/>
              </w:tabs>
              <w:ind w:firstLineChars="100" w:firstLine="220"/>
              <w:rPr>
                <w:rFonts w:eastAsia="SimSun" w:cs="Arial"/>
                <w:color w:val="000000" w:themeColor="text1"/>
                <w:lang w:val="en-US" w:eastAsia="zh-CN" w:bidi="zh-CN"/>
              </w:rPr>
            </w:pPr>
            <w:r>
              <w:rPr>
                <w:rFonts w:eastAsia="SimSun" w:cs="Arial"/>
                <w:color w:val="000000" w:themeColor="text1"/>
                <w:lang w:val="en-US" w:eastAsia="zh-CN" w:bidi="zh-CN"/>
              </w:rPr>
              <w:t xml:space="preserve">Preservation of building </w:t>
            </w:r>
            <w:r>
              <w:rPr>
                <w:rFonts w:eastAsia="SimSun" w:cs="Arial" w:hint="eastAsia"/>
                <w:color w:val="000000" w:themeColor="text1"/>
                <w:lang w:val="en-US" w:eastAsia="zh-CN" w:bidi="zh-CN"/>
              </w:rPr>
              <w:t>&amp;</w:t>
            </w:r>
            <w:r>
              <w:rPr>
                <w:rFonts w:eastAsia="SimSun" w:cs="Arial" w:hint="eastAsia"/>
                <w:color w:val="000000" w:themeColor="text1"/>
                <w:lang w:val="en-US" w:eastAsia="zh-CN" w:bidi="zh-CN"/>
              </w:rPr>
              <w:t xml:space="preserve"> ancillary facilities</w:t>
            </w:r>
            <w:r>
              <w:rPr>
                <w:rFonts w:eastAsia="SimSun" w:cs="Arial" w:hint="eastAsia"/>
                <w:color w:val="000000" w:themeColor="text1"/>
                <w:lang w:val="en-US" w:eastAsia="zh-CN" w:bidi="zh-CN"/>
              </w:rPr>
              <w:t xml:space="preserve"> </w:t>
            </w:r>
            <w:r>
              <w:rPr>
                <w:rFonts w:eastAsia="SimSun" w:cs="Arial"/>
                <w:color w:val="000000" w:themeColor="text1"/>
                <w:lang w:val="en-US" w:eastAsia="zh-CN" w:bidi="zh-CN"/>
              </w:rPr>
              <w:t>features or features</w:t>
            </w:r>
            <w:r>
              <w:rPr>
                <w:rFonts w:eastAsia="SimSun" w:cs="Arial" w:hint="eastAsia"/>
                <w:color w:val="000000" w:themeColor="text1"/>
                <w:lang w:val="en-US" w:eastAsia="zh-CN" w:bidi="zh-CN"/>
              </w:rPr>
              <w:t>.</w:t>
            </w:r>
          </w:p>
        </w:tc>
        <w:tc>
          <w:tcPr>
            <w:tcW w:w="721" w:type="dxa"/>
            <w:tcBorders>
              <w:top w:val="single" w:sz="4" w:space="0" w:color="auto"/>
              <w:left w:val="single" w:sz="4" w:space="0" w:color="auto"/>
              <w:bottom w:val="single" w:sz="4" w:space="0" w:color="auto"/>
              <w:right w:val="single" w:sz="12" w:space="0" w:color="auto"/>
            </w:tcBorders>
            <w:shd w:val="clear" w:color="auto" w:fill="auto"/>
            <w:vAlign w:val="center"/>
          </w:tcPr>
          <w:p w14:paraId="503035F4" w14:textId="77777777" w:rsidR="00C91958" w:rsidRDefault="002E5ADB">
            <w:pPr>
              <w:numPr>
                <w:ilvl w:val="255"/>
                <w:numId w:val="0"/>
              </w:numPr>
              <w:jc w:val="center"/>
              <w:rPr>
                <w:rFonts w:eastAsia="SimSun" w:cs="Arial"/>
                <w:color w:val="000000" w:themeColor="text1"/>
                <w:lang w:val="en-US" w:eastAsia="zh-CN" w:bidi="zh-CN"/>
              </w:rPr>
            </w:pPr>
            <w:r>
              <w:rPr>
                <w:rFonts w:ascii="Calibri" w:eastAsia="SimSun" w:hAnsi="Calibri" w:hint="eastAsia"/>
                <w:color w:val="000000" w:themeColor="text1"/>
                <w:lang w:val="en-US" w:eastAsia="zh-CN" w:bidi="zh-CN"/>
              </w:rPr>
              <w:t>3</w:t>
            </w:r>
          </w:p>
        </w:tc>
      </w:tr>
      <w:tr w:rsidR="00C91958" w14:paraId="503035FB" w14:textId="77777777">
        <w:trPr>
          <w:trHeight w:val="336"/>
          <w:jc w:val="center"/>
        </w:trPr>
        <w:tc>
          <w:tcPr>
            <w:tcW w:w="1282" w:type="dxa"/>
            <w:vMerge/>
            <w:tcBorders>
              <w:left w:val="single" w:sz="12" w:space="0" w:color="auto"/>
              <w:right w:val="single" w:sz="4" w:space="0" w:color="auto"/>
            </w:tcBorders>
            <w:shd w:val="clear" w:color="auto" w:fill="auto"/>
            <w:vAlign w:val="center"/>
          </w:tcPr>
          <w:p w14:paraId="503035F6" w14:textId="77777777" w:rsidR="00C91958" w:rsidRDefault="00C91958">
            <w:pPr>
              <w:spacing w:line="200" w:lineRule="exact"/>
              <w:ind w:left="28" w:hanging="28"/>
              <w:jc w:val="center"/>
              <w:rPr>
                <w:rFonts w:cs="Arial"/>
                <w:spacing w:val="-2"/>
                <w:shd w:val="clear" w:color="auto" w:fill="FFFFFF"/>
              </w:rPr>
            </w:pPr>
          </w:p>
        </w:tc>
        <w:tc>
          <w:tcPr>
            <w:tcW w:w="2121" w:type="dxa"/>
            <w:vMerge w:val="restart"/>
            <w:tcBorders>
              <w:top w:val="single" w:sz="4" w:space="0" w:color="auto"/>
              <w:left w:val="single" w:sz="4" w:space="0" w:color="auto"/>
              <w:right w:val="single" w:sz="4" w:space="0" w:color="auto"/>
            </w:tcBorders>
            <w:shd w:val="clear" w:color="auto" w:fill="auto"/>
            <w:vAlign w:val="center"/>
          </w:tcPr>
          <w:p w14:paraId="503035F7" w14:textId="77777777" w:rsidR="00C91958" w:rsidRDefault="002E5ADB">
            <w:pPr>
              <w:spacing w:line="200" w:lineRule="exact"/>
              <w:rPr>
                <w:rFonts w:eastAsia="SimSun" w:cs="Arial"/>
                <w:color w:val="000000" w:themeColor="text1"/>
                <w:lang w:val="en-US" w:eastAsia="zh-CN" w:bidi="zh-CN"/>
              </w:rPr>
            </w:pPr>
            <w:r>
              <w:rPr>
                <w:rFonts w:eastAsia="SimSun" w:cs="Arial"/>
                <w:color w:val="000000" w:themeColor="text1"/>
                <w:lang w:val="en-US" w:eastAsia="zh-CN" w:bidi="zh-CN"/>
              </w:rPr>
              <w:t xml:space="preserve"> methods of protection</w:t>
            </w:r>
          </w:p>
          <w:p w14:paraId="503035F8" w14:textId="77777777" w:rsidR="00C91958" w:rsidRDefault="002E5ADB">
            <w:pPr>
              <w:spacing w:line="200" w:lineRule="exact"/>
              <w:rPr>
                <w:rFonts w:eastAsia="SimSun" w:cs="Arial"/>
                <w:color w:val="000000" w:themeColor="text1"/>
                <w:lang w:val="en-US" w:eastAsia="zh-CN" w:bidi="zh-CN"/>
              </w:rPr>
            </w:pPr>
            <w:r>
              <w:rPr>
                <w:rFonts w:eastAsia="SimSun" w:cs="Arial" w:hint="eastAsia"/>
                <w:color w:val="4F81BD" w:themeColor="accent1"/>
                <w:lang w:val="en-US" w:eastAsia="zh-CN"/>
              </w:rPr>
              <w:t>（</w:t>
            </w:r>
            <w:r>
              <w:rPr>
                <w:rFonts w:eastAsia="SimSun" w:cs="Arial"/>
                <w:color w:val="4F81BD" w:themeColor="accent1"/>
                <w:lang w:val="en-US" w:eastAsia="zh-CN"/>
              </w:rPr>
              <w:t xml:space="preserve">Score </w:t>
            </w:r>
            <w:r>
              <w:rPr>
                <w:rFonts w:eastAsia="SimSun" w:cs="Arial" w:hint="eastAsia"/>
                <w:color w:val="4F81BD" w:themeColor="accent1"/>
                <w:lang w:val="en-US" w:eastAsia="zh-CN"/>
              </w:rPr>
              <w:t>6</w:t>
            </w:r>
            <w:r>
              <w:rPr>
                <w:rFonts w:eastAsia="SimSun" w:cs="Arial" w:hint="eastAsia"/>
                <w:color w:val="4F81BD" w:themeColor="accent1"/>
                <w:lang w:val="en-US" w:eastAsia="zh-CN"/>
              </w:rPr>
              <w:t>）</w:t>
            </w:r>
          </w:p>
        </w:tc>
        <w:tc>
          <w:tcPr>
            <w:tcW w:w="6527" w:type="dxa"/>
            <w:tcBorders>
              <w:top w:val="single" w:sz="4" w:space="0" w:color="auto"/>
              <w:left w:val="single" w:sz="4" w:space="0" w:color="auto"/>
              <w:bottom w:val="single" w:sz="4" w:space="0" w:color="auto"/>
              <w:right w:val="single" w:sz="12" w:space="0" w:color="auto"/>
            </w:tcBorders>
            <w:shd w:val="clear" w:color="auto" w:fill="auto"/>
            <w:vAlign w:val="center"/>
          </w:tcPr>
          <w:p w14:paraId="503035F9" w14:textId="77777777" w:rsidR="00C91958" w:rsidRDefault="002E5ADB">
            <w:pPr>
              <w:numPr>
                <w:ilvl w:val="255"/>
                <w:numId w:val="0"/>
              </w:numPr>
              <w:tabs>
                <w:tab w:val="left" w:pos="220"/>
              </w:tabs>
              <w:ind w:firstLineChars="100" w:firstLine="220"/>
              <w:rPr>
                <w:rFonts w:eastAsia="SimSun" w:cs="Arial"/>
                <w:color w:val="000000" w:themeColor="text1"/>
                <w:lang w:val="en-US" w:eastAsia="zh-CN" w:bidi="zh-CN"/>
              </w:rPr>
            </w:pPr>
            <w:r>
              <w:rPr>
                <w:rFonts w:eastAsia="SimSun" w:cs="Arial"/>
                <w:color w:val="000000" w:themeColor="text1"/>
                <w:lang w:val="en-US" w:eastAsia="zh-CN" w:bidi="zh-CN"/>
              </w:rPr>
              <w:t>Characteristics and re design of protection method</w:t>
            </w:r>
            <w:r>
              <w:rPr>
                <w:rFonts w:eastAsia="SimSun" w:cs="Arial" w:hint="eastAsia"/>
                <w:color w:val="000000" w:themeColor="text1"/>
                <w:lang w:val="en-US" w:eastAsia="zh-CN" w:bidi="zh-CN"/>
              </w:rPr>
              <w:t>..</w:t>
            </w:r>
          </w:p>
        </w:tc>
        <w:tc>
          <w:tcPr>
            <w:tcW w:w="721" w:type="dxa"/>
            <w:tcBorders>
              <w:top w:val="single" w:sz="4" w:space="0" w:color="auto"/>
              <w:left w:val="single" w:sz="4" w:space="0" w:color="auto"/>
              <w:bottom w:val="single" w:sz="4" w:space="0" w:color="auto"/>
              <w:right w:val="single" w:sz="12" w:space="0" w:color="auto"/>
            </w:tcBorders>
            <w:shd w:val="clear" w:color="auto" w:fill="auto"/>
            <w:vAlign w:val="center"/>
          </w:tcPr>
          <w:p w14:paraId="503035FA" w14:textId="77777777" w:rsidR="00C91958" w:rsidRDefault="002E5ADB">
            <w:pPr>
              <w:numPr>
                <w:ilvl w:val="255"/>
                <w:numId w:val="0"/>
              </w:numPr>
              <w:jc w:val="center"/>
              <w:rPr>
                <w:rFonts w:eastAsia="SimSun" w:cs="Arial"/>
                <w:color w:val="000000" w:themeColor="text1"/>
                <w:lang w:val="en-US" w:eastAsia="zh-CN" w:bidi="zh-CN"/>
              </w:rPr>
            </w:pPr>
            <w:r>
              <w:rPr>
                <w:rFonts w:ascii="Calibri" w:eastAsia="SimSun" w:hAnsi="Calibri" w:hint="eastAsia"/>
                <w:color w:val="000000" w:themeColor="text1"/>
                <w:lang w:val="en-US" w:eastAsia="zh-CN" w:bidi="zh-CN"/>
              </w:rPr>
              <w:t>3</w:t>
            </w:r>
          </w:p>
        </w:tc>
      </w:tr>
      <w:tr w:rsidR="00C91958" w14:paraId="50303600" w14:textId="77777777">
        <w:trPr>
          <w:trHeight w:val="336"/>
          <w:jc w:val="center"/>
        </w:trPr>
        <w:tc>
          <w:tcPr>
            <w:tcW w:w="1282" w:type="dxa"/>
            <w:vMerge/>
            <w:tcBorders>
              <w:left w:val="single" w:sz="12" w:space="0" w:color="auto"/>
              <w:right w:val="single" w:sz="4" w:space="0" w:color="auto"/>
            </w:tcBorders>
            <w:shd w:val="clear" w:color="auto" w:fill="auto"/>
            <w:vAlign w:val="center"/>
          </w:tcPr>
          <w:p w14:paraId="503035FC" w14:textId="77777777" w:rsidR="00C91958" w:rsidRDefault="00C91958">
            <w:pPr>
              <w:jc w:val="center"/>
              <w:rPr>
                <w:rFonts w:cs="Arial"/>
              </w:rPr>
            </w:pPr>
          </w:p>
        </w:tc>
        <w:tc>
          <w:tcPr>
            <w:tcW w:w="2121" w:type="dxa"/>
            <w:vMerge/>
            <w:tcBorders>
              <w:left w:val="single" w:sz="4" w:space="0" w:color="auto"/>
              <w:bottom w:val="single" w:sz="4" w:space="0" w:color="auto"/>
              <w:right w:val="single" w:sz="4" w:space="0" w:color="auto"/>
            </w:tcBorders>
            <w:shd w:val="clear" w:color="auto" w:fill="auto"/>
            <w:vAlign w:val="center"/>
          </w:tcPr>
          <w:p w14:paraId="503035FD" w14:textId="77777777" w:rsidR="00C91958" w:rsidRDefault="00C91958">
            <w:pPr>
              <w:jc w:val="center"/>
              <w:rPr>
                <w:rFonts w:cs="Arial"/>
              </w:rPr>
            </w:pPr>
          </w:p>
        </w:tc>
        <w:tc>
          <w:tcPr>
            <w:tcW w:w="6527" w:type="dxa"/>
            <w:tcBorders>
              <w:top w:val="single" w:sz="4" w:space="0" w:color="auto"/>
              <w:left w:val="single" w:sz="4" w:space="0" w:color="auto"/>
              <w:bottom w:val="single" w:sz="4" w:space="0" w:color="auto"/>
              <w:right w:val="single" w:sz="12" w:space="0" w:color="auto"/>
            </w:tcBorders>
            <w:shd w:val="clear" w:color="auto" w:fill="auto"/>
            <w:vAlign w:val="center"/>
          </w:tcPr>
          <w:p w14:paraId="503035FE" w14:textId="77777777" w:rsidR="00C91958" w:rsidRDefault="002E5ADB">
            <w:pPr>
              <w:numPr>
                <w:ilvl w:val="255"/>
                <w:numId w:val="0"/>
              </w:numPr>
              <w:tabs>
                <w:tab w:val="left" w:pos="220"/>
              </w:tabs>
              <w:ind w:firstLineChars="100" w:firstLine="220"/>
              <w:rPr>
                <w:rFonts w:eastAsia="SimSun" w:cs="Arial"/>
                <w:color w:val="000000" w:themeColor="text1"/>
                <w:lang w:val="en-US" w:eastAsia="zh-CN" w:bidi="zh-CN"/>
              </w:rPr>
            </w:pPr>
            <w:r>
              <w:rPr>
                <w:rFonts w:eastAsia="SimSun" w:cs="Arial"/>
                <w:color w:val="000000" w:themeColor="text1"/>
                <w:lang w:val="en-US" w:eastAsia="zh-CN" w:bidi="zh-CN"/>
              </w:rPr>
              <w:t>Expansion of other uses of navigation platform</w:t>
            </w:r>
            <w:r>
              <w:rPr>
                <w:rFonts w:eastAsia="SimSun" w:cs="Arial" w:hint="eastAsia"/>
                <w:color w:val="000000" w:themeColor="text1"/>
                <w:lang w:val="en-US" w:eastAsia="zh-CN" w:bidi="zh-CN"/>
              </w:rPr>
              <w:t>.</w:t>
            </w:r>
          </w:p>
        </w:tc>
        <w:tc>
          <w:tcPr>
            <w:tcW w:w="721" w:type="dxa"/>
            <w:tcBorders>
              <w:top w:val="single" w:sz="4" w:space="0" w:color="auto"/>
              <w:left w:val="single" w:sz="4" w:space="0" w:color="auto"/>
              <w:bottom w:val="single" w:sz="4" w:space="0" w:color="auto"/>
              <w:right w:val="single" w:sz="12" w:space="0" w:color="auto"/>
            </w:tcBorders>
            <w:shd w:val="clear" w:color="auto" w:fill="auto"/>
            <w:vAlign w:val="center"/>
          </w:tcPr>
          <w:p w14:paraId="503035FF" w14:textId="77777777" w:rsidR="00C91958" w:rsidRDefault="002E5ADB">
            <w:pPr>
              <w:numPr>
                <w:ilvl w:val="255"/>
                <w:numId w:val="0"/>
              </w:numPr>
              <w:jc w:val="center"/>
              <w:rPr>
                <w:rFonts w:eastAsia="SimSun" w:cs="Arial"/>
                <w:color w:val="000000" w:themeColor="text1"/>
                <w:lang w:val="en-US" w:eastAsia="zh-CN" w:bidi="zh-CN"/>
              </w:rPr>
            </w:pPr>
            <w:r>
              <w:rPr>
                <w:rFonts w:ascii="Calibri" w:eastAsia="SimSun" w:hAnsi="Calibri" w:hint="eastAsia"/>
                <w:color w:val="000000" w:themeColor="text1"/>
                <w:lang w:val="en-US" w:eastAsia="zh-CN" w:bidi="zh-CN"/>
              </w:rPr>
              <w:t>3</w:t>
            </w:r>
          </w:p>
        </w:tc>
      </w:tr>
      <w:tr w:rsidR="00C91958" w14:paraId="50303606" w14:textId="77777777">
        <w:trPr>
          <w:trHeight w:hRule="exact" w:val="392"/>
          <w:jc w:val="center"/>
        </w:trPr>
        <w:tc>
          <w:tcPr>
            <w:tcW w:w="1282" w:type="dxa"/>
            <w:vMerge w:val="restart"/>
            <w:tcBorders>
              <w:top w:val="single" w:sz="4" w:space="0" w:color="auto"/>
              <w:left w:val="single" w:sz="12" w:space="0" w:color="auto"/>
              <w:right w:val="single" w:sz="4" w:space="0" w:color="auto"/>
            </w:tcBorders>
            <w:shd w:val="clear" w:color="auto" w:fill="auto"/>
            <w:vAlign w:val="center"/>
          </w:tcPr>
          <w:p w14:paraId="50303601" w14:textId="77777777" w:rsidR="00C91958" w:rsidRDefault="002E5ADB">
            <w:pPr>
              <w:ind w:left="8" w:rightChars="-26" w:right="-57" w:hanging="8"/>
              <w:jc w:val="center"/>
              <w:rPr>
                <w:rFonts w:eastAsia="SimSun" w:cs="Arial"/>
                <w:spacing w:val="-2"/>
                <w:lang w:val="en-US" w:eastAsia="zh-CN"/>
              </w:rPr>
            </w:pPr>
            <w:r>
              <w:rPr>
                <w:rFonts w:eastAsia="SimSun" w:cs="Arial"/>
                <w:lang w:val="en-US" w:eastAsia="zh-CN"/>
              </w:rPr>
              <w:t>Public Access and Education</w:t>
            </w:r>
            <w:r>
              <w:rPr>
                <w:rFonts w:eastAsia="SimSun" w:cs="Arial" w:hint="eastAsia"/>
                <w:lang w:val="en-US" w:eastAsia="zh-CN"/>
              </w:rPr>
              <w:t>（</w:t>
            </w:r>
            <w:r>
              <w:rPr>
                <w:rFonts w:eastAsia="SimSun" w:cs="Arial"/>
                <w:color w:val="548DD4" w:themeColor="text2" w:themeTint="99"/>
                <w:lang w:val="en-US" w:eastAsia="zh-CN"/>
              </w:rPr>
              <w:t xml:space="preserve">Score </w:t>
            </w:r>
            <w:r>
              <w:rPr>
                <w:rFonts w:eastAsia="SimSun" w:cs="Arial" w:hint="eastAsia"/>
                <w:color w:val="548DD4" w:themeColor="text2" w:themeTint="99"/>
                <w:lang w:val="en-US" w:eastAsia="zh-CN"/>
              </w:rPr>
              <w:t>20</w:t>
            </w:r>
            <w:r>
              <w:rPr>
                <w:rFonts w:eastAsia="SimSun" w:cs="Arial" w:hint="eastAsia"/>
                <w:lang w:val="en-US" w:eastAsia="zh-CN"/>
              </w:rPr>
              <w:t>）</w:t>
            </w:r>
          </w:p>
          <w:p w14:paraId="50303602" w14:textId="77777777" w:rsidR="00C91958" w:rsidRDefault="00C91958">
            <w:pPr>
              <w:spacing w:line="360" w:lineRule="auto"/>
              <w:ind w:left="28" w:hanging="28"/>
              <w:jc w:val="center"/>
              <w:rPr>
                <w:rFonts w:cs="Arial"/>
                <w:spacing w:val="-2"/>
              </w:rPr>
            </w:pPr>
          </w:p>
        </w:tc>
        <w:tc>
          <w:tcPr>
            <w:tcW w:w="2121" w:type="dxa"/>
            <w:vMerge w:val="restart"/>
            <w:tcBorders>
              <w:top w:val="single" w:sz="4" w:space="0" w:color="auto"/>
              <w:left w:val="single" w:sz="4" w:space="0" w:color="auto"/>
              <w:right w:val="single" w:sz="4" w:space="0" w:color="auto"/>
            </w:tcBorders>
            <w:shd w:val="clear" w:color="auto" w:fill="auto"/>
            <w:vAlign w:val="center"/>
          </w:tcPr>
          <w:p w14:paraId="50303603" w14:textId="77777777" w:rsidR="00C91958" w:rsidRDefault="002E5ADB">
            <w:pPr>
              <w:rPr>
                <w:rFonts w:cs="Arial"/>
                <w:lang w:val="en-US" w:bidi="zh-CN"/>
              </w:rPr>
            </w:pPr>
            <w:r>
              <w:rPr>
                <w:rFonts w:eastAsia="SimSun" w:cs="Arial"/>
                <w:lang w:val="en-US" w:eastAsia="zh-CN" w:bidi="en-US"/>
              </w:rPr>
              <w:t>Public Access</w:t>
            </w:r>
            <w:r>
              <w:rPr>
                <w:rFonts w:eastAsia="SimSun" w:cs="Arial" w:hint="eastAsia"/>
                <w:color w:val="4F81BD" w:themeColor="accent1"/>
                <w:lang w:val="en-US" w:eastAsia="zh-CN"/>
              </w:rPr>
              <w:t>（</w:t>
            </w:r>
            <w:r>
              <w:rPr>
                <w:rFonts w:eastAsia="SimSun" w:cs="Arial"/>
                <w:color w:val="4F81BD" w:themeColor="accent1"/>
                <w:lang w:val="en-US" w:eastAsia="zh-CN"/>
              </w:rPr>
              <w:t xml:space="preserve">Score </w:t>
            </w:r>
            <w:r>
              <w:rPr>
                <w:rFonts w:eastAsia="SimSun" w:cs="Arial" w:hint="eastAsia"/>
                <w:color w:val="4F81BD" w:themeColor="accent1"/>
                <w:lang w:val="en-US" w:eastAsia="zh-CN"/>
              </w:rPr>
              <w:t>7)</w:t>
            </w:r>
          </w:p>
        </w:tc>
        <w:tc>
          <w:tcPr>
            <w:tcW w:w="6527" w:type="dxa"/>
            <w:tcBorders>
              <w:top w:val="single" w:sz="4" w:space="0" w:color="auto"/>
              <w:left w:val="single" w:sz="4" w:space="0" w:color="auto"/>
              <w:bottom w:val="single" w:sz="4" w:space="0" w:color="auto"/>
              <w:right w:val="single" w:sz="12" w:space="0" w:color="auto"/>
            </w:tcBorders>
            <w:shd w:val="clear" w:color="auto" w:fill="auto"/>
            <w:vAlign w:val="center"/>
          </w:tcPr>
          <w:p w14:paraId="50303604" w14:textId="77777777" w:rsidR="00C91958" w:rsidRDefault="002E5ADB">
            <w:pPr>
              <w:pStyle w:val="Default"/>
              <w:ind w:leftChars="100" w:left="220"/>
              <w:jc w:val="both"/>
              <w:rPr>
                <w:rFonts w:ascii="Arial" w:eastAsia="SimSun" w:hAnsi="Arial" w:cs="Arial"/>
                <w:color w:val="000000" w:themeColor="text1"/>
                <w:sz w:val="22"/>
                <w:szCs w:val="22"/>
                <w:lang w:val="en-US" w:eastAsia="zh-CN" w:bidi="zh-CN"/>
              </w:rPr>
            </w:pPr>
            <w:r>
              <w:rPr>
                <w:rFonts w:ascii="Arial" w:eastAsia="SimSun" w:hAnsi="Arial" w:cs="Arial"/>
                <w:color w:val="000000" w:themeColor="text1"/>
                <w:sz w:val="22"/>
                <w:szCs w:val="22"/>
                <w:lang w:val="en-US" w:eastAsia="zh-CN" w:bidi="zh-CN"/>
              </w:rPr>
              <w:t xml:space="preserve">The scope of beneficiary groups and the number of </w:t>
            </w:r>
            <w:r>
              <w:rPr>
                <w:rFonts w:ascii="Arial" w:eastAsia="SimSun" w:hAnsi="Arial" w:cs="Arial"/>
                <w:color w:val="000000" w:themeColor="text1"/>
                <w:sz w:val="22"/>
                <w:szCs w:val="22"/>
                <w:lang w:val="en-US" w:eastAsia="zh-CN" w:bidi="zh-CN"/>
              </w:rPr>
              <w:t>visitors</w:t>
            </w:r>
            <w:r>
              <w:rPr>
                <w:rFonts w:ascii="Arial" w:eastAsia="SimSun" w:hAnsi="Arial" w:cs="Arial" w:hint="eastAsia"/>
                <w:color w:val="000000" w:themeColor="text1"/>
                <w:sz w:val="22"/>
                <w:szCs w:val="22"/>
                <w:lang w:val="en-US" w:eastAsia="zh-CN" w:bidi="zh-CN"/>
              </w:rPr>
              <w:t>.</w:t>
            </w:r>
          </w:p>
        </w:tc>
        <w:tc>
          <w:tcPr>
            <w:tcW w:w="721" w:type="dxa"/>
            <w:tcBorders>
              <w:top w:val="single" w:sz="4" w:space="0" w:color="auto"/>
              <w:left w:val="single" w:sz="4" w:space="0" w:color="auto"/>
              <w:bottom w:val="single" w:sz="4" w:space="0" w:color="auto"/>
              <w:right w:val="single" w:sz="12" w:space="0" w:color="auto"/>
            </w:tcBorders>
            <w:shd w:val="clear" w:color="auto" w:fill="auto"/>
            <w:vAlign w:val="center"/>
          </w:tcPr>
          <w:p w14:paraId="50303605" w14:textId="77777777" w:rsidR="00C91958" w:rsidRDefault="002E5ADB">
            <w:pPr>
              <w:numPr>
                <w:ilvl w:val="255"/>
                <w:numId w:val="0"/>
              </w:numPr>
              <w:jc w:val="center"/>
              <w:rPr>
                <w:rFonts w:eastAsia="SimSun" w:cs="Arial"/>
                <w:color w:val="000000" w:themeColor="text1"/>
                <w:lang w:val="en-US" w:eastAsia="zh-CN" w:bidi="zh-CN"/>
              </w:rPr>
            </w:pPr>
            <w:r>
              <w:rPr>
                <w:rFonts w:ascii="Calibri" w:eastAsia="SimSun" w:hAnsi="Calibri" w:hint="eastAsia"/>
                <w:color w:val="000000" w:themeColor="text1"/>
                <w:lang w:val="en-US" w:eastAsia="zh-CN" w:bidi="zh-CN"/>
              </w:rPr>
              <w:t>3</w:t>
            </w:r>
          </w:p>
        </w:tc>
      </w:tr>
      <w:tr w:rsidR="00C91958" w14:paraId="5030360B" w14:textId="77777777">
        <w:trPr>
          <w:trHeight w:hRule="exact" w:val="529"/>
          <w:jc w:val="center"/>
        </w:trPr>
        <w:tc>
          <w:tcPr>
            <w:tcW w:w="1282" w:type="dxa"/>
            <w:vMerge/>
            <w:tcBorders>
              <w:left w:val="single" w:sz="12" w:space="0" w:color="auto"/>
              <w:right w:val="single" w:sz="4" w:space="0" w:color="auto"/>
            </w:tcBorders>
            <w:shd w:val="clear" w:color="auto" w:fill="auto"/>
            <w:vAlign w:val="center"/>
          </w:tcPr>
          <w:p w14:paraId="50303607" w14:textId="77777777" w:rsidR="00C91958" w:rsidRDefault="00C91958">
            <w:pPr>
              <w:spacing w:line="360" w:lineRule="auto"/>
              <w:ind w:left="28" w:hanging="28"/>
              <w:jc w:val="center"/>
              <w:rPr>
                <w:rFonts w:cs="Arial"/>
                <w:spacing w:val="-2"/>
              </w:rPr>
            </w:pPr>
          </w:p>
        </w:tc>
        <w:tc>
          <w:tcPr>
            <w:tcW w:w="2121" w:type="dxa"/>
            <w:vMerge/>
            <w:tcBorders>
              <w:left w:val="single" w:sz="4" w:space="0" w:color="auto"/>
              <w:right w:val="single" w:sz="4" w:space="0" w:color="auto"/>
            </w:tcBorders>
            <w:shd w:val="clear" w:color="auto" w:fill="auto"/>
            <w:vAlign w:val="center"/>
          </w:tcPr>
          <w:p w14:paraId="50303608" w14:textId="77777777" w:rsidR="00C91958" w:rsidRDefault="00C91958">
            <w:pPr>
              <w:rPr>
                <w:rFonts w:eastAsia="SimSun" w:cs="Arial"/>
                <w:lang w:val="en-US" w:eastAsia="zh-CN" w:bidi="en-US"/>
              </w:rPr>
            </w:pPr>
          </w:p>
        </w:tc>
        <w:tc>
          <w:tcPr>
            <w:tcW w:w="6527" w:type="dxa"/>
            <w:tcBorders>
              <w:top w:val="single" w:sz="4" w:space="0" w:color="auto"/>
              <w:left w:val="single" w:sz="4" w:space="0" w:color="auto"/>
              <w:bottom w:val="single" w:sz="4" w:space="0" w:color="auto"/>
              <w:right w:val="single" w:sz="12" w:space="0" w:color="auto"/>
            </w:tcBorders>
            <w:shd w:val="clear" w:color="auto" w:fill="auto"/>
            <w:vAlign w:val="center"/>
          </w:tcPr>
          <w:p w14:paraId="50303609" w14:textId="77777777" w:rsidR="00C91958" w:rsidRDefault="002E5ADB">
            <w:pPr>
              <w:pStyle w:val="Default"/>
              <w:ind w:leftChars="100" w:left="220"/>
              <w:jc w:val="both"/>
              <w:rPr>
                <w:rFonts w:ascii="Arial" w:eastAsia="SimSun" w:hAnsi="Arial" w:cs="Arial"/>
                <w:color w:val="000000" w:themeColor="text1"/>
                <w:sz w:val="22"/>
                <w:szCs w:val="22"/>
                <w:lang w:val="en-US" w:eastAsia="zh-CN" w:bidi="zh-CN"/>
              </w:rPr>
            </w:pPr>
            <w:r>
              <w:rPr>
                <w:rFonts w:ascii="Arial" w:eastAsia="SimSun" w:hAnsi="Arial" w:cs="Arial" w:hint="eastAsia"/>
                <w:color w:val="000000" w:themeColor="text1"/>
                <w:sz w:val="22"/>
                <w:szCs w:val="22"/>
                <w:lang w:val="en-US" w:eastAsia="zh-CN" w:bidi="zh-CN"/>
              </w:rPr>
              <w:t>Degree of development inside the Lighthouse (short-term / permanent.</w:t>
            </w:r>
          </w:p>
        </w:tc>
        <w:tc>
          <w:tcPr>
            <w:tcW w:w="721" w:type="dxa"/>
            <w:tcBorders>
              <w:top w:val="single" w:sz="4" w:space="0" w:color="auto"/>
              <w:left w:val="single" w:sz="4" w:space="0" w:color="auto"/>
              <w:bottom w:val="single" w:sz="4" w:space="0" w:color="auto"/>
              <w:right w:val="single" w:sz="12" w:space="0" w:color="auto"/>
            </w:tcBorders>
            <w:shd w:val="clear" w:color="auto" w:fill="auto"/>
            <w:vAlign w:val="center"/>
          </w:tcPr>
          <w:p w14:paraId="5030360A" w14:textId="77777777" w:rsidR="00C91958" w:rsidRDefault="002E5ADB">
            <w:pPr>
              <w:numPr>
                <w:ilvl w:val="255"/>
                <w:numId w:val="0"/>
              </w:numPr>
              <w:jc w:val="center"/>
              <w:rPr>
                <w:rFonts w:eastAsia="SimSun" w:cs="Arial"/>
                <w:color w:val="000000" w:themeColor="text1"/>
                <w:lang w:val="en-US" w:eastAsia="zh-CN" w:bidi="zh-CN"/>
              </w:rPr>
            </w:pPr>
            <w:r>
              <w:rPr>
                <w:rFonts w:ascii="Calibri" w:eastAsia="SimSun" w:hAnsi="Calibri" w:hint="eastAsia"/>
                <w:color w:val="000000" w:themeColor="text1"/>
                <w:lang w:val="en-US" w:eastAsia="zh-CN" w:bidi="zh-CN"/>
              </w:rPr>
              <w:t>2</w:t>
            </w:r>
          </w:p>
        </w:tc>
      </w:tr>
      <w:tr w:rsidR="00C91958" w14:paraId="50303610" w14:textId="77777777">
        <w:trPr>
          <w:trHeight w:hRule="exact" w:val="392"/>
          <w:jc w:val="center"/>
        </w:trPr>
        <w:tc>
          <w:tcPr>
            <w:tcW w:w="1282" w:type="dxa"/>
            <w:vMerge/>
            <w:tcBorders>
              <w:left w:val="single" w:sz="12" w:space="0" w:color="auto"/>
              <w:right w:val="single" w:sz="4" w:space="0" w:color="auto"/>
            </w:tcBorders>
            <w:shd w:val="clear" w:color="auto" w:fill="auto"/>
            <w:vAlign w:val="center"/>
          </w:tcPr>
          <w:p w14:paraId="5030360C" w14:textId="77777777" w:rsidR="00C91958" w:rsidRDefault="00C91958">
            <w:pPr>
              <w:spacing w:line="360" w:lineRule="auto"/>
              <w:ind w:left="28" w:hanging="28"/>
              <w:jc w:val="center"/>
              <w:rPr>
                <w:rFonts w:cs="Arial"/>
                <w:spacing w:val="-2"/>
              </w:rPr>
            </w:pPr>
          </w:p>
        </w:tc>
        <w:tc>
          <w:tcPr>
            <w:tcW w:w="2121" w:type="dxa"/>
            <w:vMerge/>
            <w:tcBorders>
              <w:left w:val="single" w:sz="4" w:space="0" w:color="auto"/>
              <w:bottom w:val="single" w:sz="4" w:space="0" w:color="auto"/>
              <w:right w:val="single" w:sz="4" w:space="0" w:color="auto"/>
            </w:tcBorders>
            <w:shd w:val="clear" w:color="auto" w:fill="auto"/>
            <w:vAlign w:val="center"/>
          </w:tcPr>
          <w:p w14:paraId="5030360D" w14:textId="77777777" w:rsidR="00C91958" w:rsidRDefault="00C91958">
            <w:pPr>
              <w:rPr>
                <w:rFonts w:eastAsia="SimSun" w:cs="Arial"/>
                <w:lang w:val="en-US" w:eastAsia="zh-CN" w:bidi="en-US"/>
              </w:rPr>
            </w:pPr>
          </w:p>
        </w:tc>
        <w:tc>
          <w:tcPr>
            <w:tcW w:w="6527" w:type="dxa"/>
            <w:tcBorders>
              <w:top w:val="single" w:sz="4" w:space="0" w:color="auto"/>
              <w:left w:val="single" w:sz="4" w:space="0" w:color="auto"/>
              <w:bottom w:val="single" w:sz="4" w:space="0" w:color="auto"/>
              <w:right w:val="single" w:sz="12" w:space="0" w:color="auto"/>
            </w:tcBorders>
            <w:shd w:val="clear" w:color="auto" w:fill="auto"/>
            <w:vAlign w:val="center"/>
          </w:tcPr>
          <w:p w14:paraId="5030360E" w14:textId="77777777" w:rsidR="00C91958" w:rsidRDefault="002E5ADB">
            <w:pPr>
              <w:pStyle w:val="Default"/>
              <w:ind w:leftChars="100" w:left="220"/>
              <w:jc w:val="both"/>
              <w:rPr>
                <w:rFonts w:ascii="Arial" w:eastAsia="SimSun" w:hAnsi="Arial" w:cs="Arial"/>
                <w:color w:val="000000" w:themeColor="text1"/>
                <w:sz w:val="22"/>
                <w:szCs w:val="22"/>
                <w:lang w:val="en-US" w:eastAsia="zh-CN" w:bidi="zh-CN"/>
              </w:rPr>
            </w:pPr>
            <w:r>
              <w:rPr>
                <w:rFonts w:ascii="Arial" w:eastAsia="SimSun" w:hAnsi="Arial" w:cs="Arial"/>
                <w:color w:val="000000" w:themeColor="text1"/>
                <w:sz w:val="22"/>
                <w:szCs w:val="22"/>
                <w:lang w:val="en-US" w:eastAsia="zh-CN" w:bidi="zh-CN"/>
              </w:rPr>
              <w:t>Museum exhibits etc</w:t>
            </w:r>
            <w:r>
              <w:rPr>
                <w:rFonts w:ascii="Arial" w:eastAsia="SimSun" w:hAnsi="Arial" w:cs="Arial" w:hint="eastAsia"/>
                <w:color w:val="000000" w:themeColor="text1"/>
                <w:sz w:val="22"/>
                <w:szCs w:val="22"/>
                <w:lang w:val="en-US" w:eastAsia="zh-CN" w:bidi="zh-CN"/>
              </w:rPr>
              <w:t>.</w:t>
            </w:r>
          </w:p>
        </w:tc>
        <w:tc>
          <w:tcPr>
            <w:tcW w:w="721" w:type="dxa"/>
            <w:tcBorders>
              <w:top w:val="single" w:sz="4" w:space="0" w:color="auto"/>
              <w:left w:val="single" w:sz="4" w:space="0" w:color="auto"/>
              <w:bottom w:val="single" w:sz="4" w:space="0" w:color="auto"/>
              <w:right w:val="single" w:sz="12" w:space="0" w:color="auto"/>
            </w:tcBorders>
            <w:shd w:val="clear" w:color="auto" w:fill="auto"/>
            <w:vAlign w:val="center"/>
          </w:tcPr>
          <w:p w14:paraId="5030360F" w14:textId="77777777" w:rsidR="00C91958" w:rsidRDefault="002E5ADB">
            <w:pPr>
              <w:numPr>
                <w:ilvl w:val="255"/>
                <w:numId w:val="0"/>
              </w:numPr>
              <w:jc w:val="center"/>
              <w:rPr>
                <w:rFonts w:eastAsia="SimSun" w:cs="Arial"/>
                <w:color w:val="000000" w:themeColor="text1"/>
                <w:lang w:val="en-US" w:eastAsia="zh-CN" w:bidi="zh-CN"/>
              </w:rPr>
            </w:pPr>
            <w:r>
              <w:rPr>
                <w:rFonts w:ascii="Calibri" w:eastAsia="SimSun" w:hAnsi="Calibri" w:hint="eastAsia"/>
                <w:color w:val="000000" w:themeColor="text1"/>
                <w:lang w:val="en-US" w:eastAsia="zh-CN" w:bidi="zh-CN"/>
              </w:rPr>
              <w:t>2</w:t>
            </w:r>
          </w:p>
        </w:tc>
      </w:tr>
      <w:tr w:rsidR="00C91958" w14:paraId="50303616" w14:textId="77777777">
        <w:trPr>
          <w:trHeight w:val="338"/>
          <w:jc w:val="center"/>
        </w:trPr>
        <w:tc>
          <w:tcPr>
            <w:tcW w:w="1282" w:type="dxa"/>
            <w:vMerge/>
            <w:tcBorders>
              <w:left w:val="single" w:sz="12" w:space="0" w:color="auto"/>
              <w:right w:val="single" w:sz="4" w:space="0" w:color="auto"/>
            </w:tcBorders>
            <w:shd w:val="clear" w:color="auto" w:fill="auto"/>
            <w:vAlign w:val="center"/>
          </w:tcPr>
          <w:p w14:paraId="50303611" w14:textId="77777777" w:rsidR="00C91958" w:rsidRDefault="00C91958">
            <w:pPr>
              <w:spacing w:line="360" w:lineRule="auto"/>
              <w:ind w:left="28" w:hanging="28"/>
              <w:jc w:val="center"/>
              <w:rPr>
                <w:rFonts w:cs="Arial"/>
                <w:spacing w:val="-2"/>
              </w:rPr>
            </w:pPr>
          </w:p>
        </w:tc>
        <w:tc>
          <w:tcPr>
            <w:tcW w:w="2121" w:type="dxa"/>
            <w:tcBorders>
              <w:top w:val="single" w:sz="4" w:space="0" w:color="auto"/>
              <w:left w:val="single" w:sz="4" w:space="0" w:color="auto"/>
              <w:right w:val="single" w:sz="4" w:space="0" w:color="auto"/>
            </w:tcBorders>
            <w:shd w:val="clear" w:color="auto" w:fill="auto"/>
            <w:vAlign w:val="center"/>
          </w:tcPr>
          <w:p w14:paraId="50303612" w14:textId="77777777" w:rsidR="00C91958" w:rsidRDefault="002E5ADB">
            <w:pPr>
              <w:spacing w:line="360" w:lineRule="auto"/>
              <w:rPr>
                <w:rFonts w:eastAsia="SimSun" w:cs="Arial"/>
                <w:lang w:val="en-US" w:eastAsia="zh-CN" w:bidi="en-US"/>
              </w:rPr>
            </w:pPr>
            <w:r>
              <w:rPr>
                <w:rFonts w:eastAsia="SimSun" w:cs="Arial"/>
                <w:lang w:val="en-US" w:eastAsia="zh-CN" w:bidi="en-US"/>
              </w:rPr>
              <w:t>Education</w:t>
            </w:r>
          </w:p>
          <w:p w14:paraId="50303613" w14:textId="77777777" w:rsidR="00C91958" w:rsidRDefault="002E5ADB">
            <w:pPr>
              <w:spacing w:line="360" w:lineRule="auto"/>
              <w:rPr>
                <w:rFonts w:cs="Arial"/>
                <w:lang w:val="en-US" w:bidi="zh-CN"/>
              </w:rPr>
            </w:pPr>
            <w:r>
              <w:rPr>
                <w:rFonts w:eastAsia="SimSun" w:cs="Arial" w:hint="eastAsia"/>
                <w:color w:val="4F81BD" w:themeColor="accent1"/>
                <w:lang w:val="en-US" w:eastAsia="zh-CN"/>
              </w:rPr>
              <w:t>（</w:t>
            </w:r>
            <w:r>
              <w:rPr>
                <w:rFonts w:eastAsia="SimSun" w:cs="Arial"/>
                <w:color w:val="4F81BD" w:themeColor="accent1"/>
                <w:lang w:val="en-US" w:eastAsia="zh-CN"/>
              </w:rPr>
              <w:t xml:space="preserve">Score </w:t>
            </w:r>
            <w:r>
              <w:rPr>
                <w:rFonts w:eastAsia="SimSun" w:cs="Arial" w:hint="eastAsia"/>
                <w:color w:val="4F81BD" w:themeColor="accent1"/>
                <w:lang w:val="en-US" w:eastAsia="zh-CN"/>
              </w:rPr>
              <w:t>4</w:t>
            </w:r>
            <w:r>
              <w:rPr>
                <w:rFonts w:eastAsia="SimSun" w:cs="Arial" w:hint="eastAsia"/>
                <w:color w:val="4F81BD" w:themeColor="accent1"/>
                <w:lang w:val="en-US" w:eastAsia="zh-CN"/>
              </w:rPr>
              <w:t>）</w:t>
            </w:r>
          </w:p>
        </w:tc>
        <w:tc>
          <w:tcPr>
            <w:tcW w:w="6527" w:type="dxa"/>
            <w:tcBorders>
              <w:top w:val="single" w:sz="4" w:space="0" w:color="auto"/>
              <w:left w:val="single" w:sz="4" w:space="0" w:color="auto"/>
              <w:bottom w:val="single" w:sz="4" w:space="0" w:color="auto"/>
              <w:right w:val="single" w:sz="12" w:space="0" w:color="auto"/>
            </w:tcBorders>
            <w:shd w:val="clear" w:color="auto" w:fill="auto"/>
            <w:vAlign w:val="center"/>
          </w:tcPr>
          <w:p w14:paraId="50303614" w14:textId="77777777" w:rsidR="00C91958" w:rsidRDefault="002E5ADB">
            <w:pPr>
              <w:pStyle w:val="Default"/>
              <w:ind w:leftChars="100" w:left="220"/>
              <w:jc w:val="both"/>
              <w:rPr>
                <w:rFonts w:ascii="Arial" w:eastAsia="SimSun" w:hAnsi="Arial" w:cs="Arial"/>
                <w:color w:val="000000" w:themeColor="text1"/>
                <w:sz w:val="22"/>
                <w:szCs w:val="22"/>
                <w:lang w:val="en-US" w:eastAsia="zh-CN" w:bidi="zh-CN"/>
              </w:rPr>
            </w:pPr>
            <w:r>
              <w:rPr>
                <w:rFonts w:ascii="Arial" w:eastAsia="SimSun" w:hAnsi="Arial" w:cs="Arial"/>
                <w:color w:val="000000" w:themeColor="text1"/>
                <w:sz w:val="22"/>
                <w:szCs w:val="22"/>
                <w:lang w:val="en-US" w:eastAsia="zh-CN" w:bidi="zh-CN"/>
              </w:rPr>
              <w:t>Promote the development of education</w:t>
            </w:r>
            <w:r>
              <w:rPr>
                <w:rFonts w:ascii="Arial" w:eastAsia="SimSun" w:hAnsi="Arial" w:cs="Arial"/>
                <w:color w:val="000000" w:themeColor="text1"/>
                <w:sz w:val="22"/>
                <w:szCs w:val="22"/>
                <w:lang w:val="en-US" w:eastAsia="zh-CN" w:bidi="zh-CN"/>
              </w:rPr>
              <w:t>,a</w:t>
            </w:r>
            <w:r>
              <w:rPr>
                <w:rFonts w:ascii="Arial" w:eastAsia="SimSun" w:hAnsi="Arial" w:cs="Arial" w:hint="eastAsia"/>
                <w:color w:val="000000" w:themeColor="text1"/>
                <w:sz w:val="22"/>
                <w:szCs w:val="22"/>
                <w:lang w:val="en-US" w:eastAsia="zh-CN" w:bidi="zh-CN"/>
              </w:rPr>
              <w:t xml:space="preserve">nd / or promote the development of Education (such as establishing popular </w:t>
            </w:r>
            <w:r>
              <w:rPr>
                <w:rFonts w:ascii="Arial" w:eastAsia="SimSun" w:hAnsi="Arial" w:cs="Arial" w:hint="eastAsia"/>
                <w:color w:val="000000" w:themeColor="text1"/>
                <w:sz w:val="22"/>
                <w:szCs w:val="22"/>
                <w:lang w:val="en-US" w:eastAsia="zh-CN" w:bidi="zh-CN"/>
              </w:rPr>
              <w:t>science education base, research base, etc.), for research (such as research base, etc.).</w:t>
            </w:r>
          </w:p>
        </w:tc>
        <w:tc>
          <w:tcPr>
            <w:tcW w:w="721" w:type="dxa"/>
            <w:tcBorders>
              <w:top w:val="single" w:sz="4" w:space="0" w:color="auto"/>
              <w:left w:val="single" w:sz="4" w:space="0" w:color="auto"/>
              <w:bottom w:val="single" w:sz="4" w:space="0" w:color="auto"/>
              <w:right w:val="single" w:sz="12" w:space="0" w:color="auto"/>
            </w:tcBorders>
            <w:shd w:val="clear" w:color="auto" w:fill="auto"/>
            <w:vAlign w:val="center"/>
          </w:tcPr>
          <w:p w14:paraId="50303615" w14:textId="77777777" w:rsidR="00C91958" w:rsidRDefault="002E5ADB">
            <w:pPr>
              <w:numPr>
                <w:ilvl w:val="255"/>
                <w:numId w:val="0"/>
              </w:numPr>
              <w:jc w:val="center"/>
              <w:rPr>
                <w:rFonts w:eastAsia="SimSun" w:cs="Arial"/>
                <w:color w:val="000000" w:themeColor="text1"/>
                <w:lang w:val="en-US" w:eastAsia="zh-CN" w:bidi="zh-CN"/>
              </w:rPr>
            </w:pPr>
            <w:r>
              <w:rPr>
                <w:rFonts w:ascii="Calibri" w:eastAsia="SimSun" w:hAnsi="Calibri" w:hint="eastAsia"/>
                <w:color w:val="000000" w:themeColor="text1"/>
                <w:lang w:val="en-US" w:eastAsia="zh-CN" w:bidi="zh-CN"/>
              </w:rPr>
              <w:t>4</w:t>
            </w:r>
          </w:p>
        </w:tc>
      </w:tr>
      <w:tr w:rsidR="00C91958" w14:paraId="5030361C" w14:textId="77777777">
        <w:trPr>
          <w:trHeight w:val="1005"/>
          <w:jc w:val="center"/>
        </w:trPr>
        <w:tc>
          <w:tcPr>
            <w:tcW w:w="1282" w:type="dxa"/>
            <w:vMerge/>
            <w:tcBorders>
              <w:left w:val="single" w:sz="12" w:space="0" w:color="auto"/>
              <w:right w:val="single" w:sz="4" w:space="0" w:color="auto"/>
            </w:tcBorders>
            <w:shd w:val="clear" w:color="auto" w:fill="auto"/>
            <w:vAlign w:val="center"/>
          </w:tcPr>
          <w:p w14:paraId="50303617" w14:textId="77777777" w:rsidR="00C91958" w:rsidRDefault="00C91958">
            <w:pPr>
              <w:spacing w:line="360" w:lineRule="auto"/>
              <w:ind w:left="28" w:hanging="28"/>
              <w:jc w:val="center"/>
              <w:rPr>
                <w:rFonts w:cs="Arial"/>
                <w:spacing w:val="-2"/>
              </w:rPr>
            </w:pPr>
          </w:p>
        </w:tc>
        <w:tc>
          <w:tcPr>
            <w:tcW w:w="2121" w:type="dxa"/>
            <w:tcBorders>
              <w:top w:val="single" w:sz="4" w:space="0" w:color="auto"/>
              <w:left w:val="single" w:sz="4" w:space="0" w:color="auto"/>
              <w:right w:val="single" w:sz="4" w:space="0" w:color="auto"/>
            </w:tcBorders>
            <w:shd w:val="clear" w:color="auto" w:fill="auto"/>
            <w:vAlign w:val="center"/>
          </w:tcPr>
          <w:p w14:paraId="50303618" w14:textId="77777777" w:rsidR="00C91958" w:rsidRDefault="002E5ADB">
            <w:pPr>
              <w:spacing w:line="360" w:lineRule="auto"/>
              <w:rPr>
                <w:rFonts w:eastAsia="SimSun" w:cs="Arial"/>
                <w:lang w:val="en-US" w:eastAsia="zh-CN" w:bidi="en-US"/>
              </w:rPr>
            </w:pPr>
            <w:r>
              <w:rPr>
                <w:rFonts w:eastAsia="SimSun" w:cs="Arial" w:hint="eastAsia"/>
                <w:lang w:val="en-US" w:eastAsia="zh-CN" w:bidi="en-US"/>
              </w:rPr>
              <w:t>Social funds and management</w:t>
            </w:r>
          </w:p>
          <w:p w14:paraId="50303619" w14:textId="77777777" w:rsidR="00C91958" w:rsidRDefault="002E5ADB">
            <w:pPr>
              <w:spacing w:line="360" w:lineRule="auto"/>
              <w:rPr>
                <w:rFonts w:eastAsia="SimSun" w:cs="Arial"/>
                <w:lang w:val="en-US" w:eastAsia="zh-CN" w:bidi="en-US"/>
              </w:rPr>
            </w:pPr>
            <w:r>
              <w:rPr>
                <w:rFonts w:eastAsia="SimSun" w:cs="Arial" w:hint="eastAsia"/>
                <w:lang w:val="en-US" w:eastAsia="zh-CN" w:bidi="en-US"/>
              </w:rPr>
              <w:t>（</w:t>
            </w:r>
            <w:r>
              <w:rPr>
                <w:rFonts w:eastAsia="SimSun" w:cs="Arial"/>
                <w:color w:val="4F81BD" w:themeColor="accent1"/>
                <w:lang w:val="en-US" w:eastAsia="zh-CN"/>
              </w:rPr>
              <w:t xml:space="preserve">Score </w:t>
            </w:r>
            <w:r>
              <w:rPr>
                <w:rFonts w:eastAsia="SimSun" w:cs="Arial" w:hint="eastAsia"/>
                <w:color w:val="4F81BD" w:themeColor="accent1"/>
                <w:lang w:val="en-US" w:eastAsia="zh-CN"/>
              </w:rPr>
              <w:t>3</w:t>
            </w:r>
            <w:r>
              <w:rPr>
                <w:rFonts w:eastAsia="SimSun" w:cs="Arial" w:hint="eastAsia"/>
                <w:color w:val="4F81BD" w:themeColor="accent1"/>
                <w:lang w:val="en-US" w:eastAsia="zh-CN"/>
              </w:rPr>
              <w:t>）</w:t>
            </w:r>
          </w:p>
        </w:tc>
        <w:tc>
          <w:tcPr>
            <w:tcW w:w="6527" w:type="dxa"/>
            <w:tcBorders>
              <w:top w:val="single" w:sz="4" w:space="0" w:color="auto"/>
              <w:left w:val="single" w:sz="4" w:space="0" w:color="auto"/>
              <w:bottom w:val="single" w:sz="4" w:space="0" w:color="auto"/>
              <w:right w:val="single" w:sz="12" w:space="0" w:color="auto"/>
            </w:tcBorders>
            <w:shd w:val="clear" w:color="auto" w:fill="auto"/>
            <w:vAlign w:val="center"/>
          </w:tcPr>
          <w:p w14:paraId="5030361A" w14:textId="77777777" w:rsidR="00C91958" w:rsidRDefault="002E5ADB">
            <w:pPr>
              <w:pStyle w:val="Default"/>
              <w:ind w:leftChars="100" w:left="220"/>
              <w:jc w:val="both"/>
              <w:rPr>
                <w:rFonts w:ascii="Arial" w:eastAsia="SimSun" w:hAnsi="Arial" w:cs="Arial"/>
                <w:color w:val="000000" w:themeColor="text1"/>
                <w:sz w:val="22"/>
                <w:szCs w:val="22"/>
                <w:lang w:val="en-US" w:eastAsia="zh-CN" w:bidi="zh-CN"/>
              </w:rPr>
            </w:pPr>
            <w:r>
              <w:rPr>
                <w:rFonts w:ascii="Arial" w:eastAsia="SimSun" w:hAnsi="Arial" w:cs="Arial" w:hint="eastAsia"/>
                <w:color w:val="000000" w:themeColor="text1"/>
                <w:sz w:val="22"/>
                <w:szCs w:val="22"/>
                <w:lang w:val="en-US" w:eastAsia="zh-CN" w:bidi="zh-CN"/>
              </w:rPr>
              <w:t>Introduce social funds to maintain the lighthouse and participate with social forces.</w:t>
            </w:r>
          </w:p>
        </w:tc>
        <w:tc>
          <w:tcPr>
            <w:tcW w:w="721" w:type="dxa"/>
            <w:tcBorders>
              <w:top w:val="single" w:sz="4" w:space="0" w:color="auto"/>
              <w:left w:val="single" w:sz="4" w:space="0" w:color="auto"/>
              <w:bottom w:val="single" w:sz="4" w:space="0" w:color="auto"/>
              <w:right w:val="single" w:sz="12" w:space="0" w:color="auto"/>
            </w:tcBorders>
            <w:shd w:val="clear" w:color="auto" w:fill="auto"/>
            <w:vAlign w:val="center"/>
          </w:tcPr>
          <w:p w14:paraId="5030361B" w14:textId="77777777" w:rsidR="00C91958" w:rsidRDefault="002E5ADB">
            <w:pPr>
              <w:numPr>
                <w:ilvl w:val="255"/>
                <w:numId w:val="0"/>
              </w:numPr>
              <w:jc w:val="center"/>
              <w:rPr>
                <w:rFonts w:ascii="Calibri" w:eastAsia="SimSun" w:hAnsi="Calibri"/>
                <w:color w:val="000000" w:themeColor="text1"/>
                <w:lang w:val="en-US" w:eastAsia="zh-CN" w:bidi="zh-CN"/>
              </w:rPr>
            </w:pPr>
            <w:r>
              <w:rPr>
                <w:rFonts w:ascii="Calibri" w:eastAsia="SimSun" w:hAnsi="Calibri" w:hint="eastAsia"/>
                <w:color w:val="000000" w:themeColor="text1"/>
                <w:lang w:val="en-US" w:eastAsia="zh-CN" w:bidi="zh-CN"/>
              </w:rPr>
              <w:t>3</w:t>
            </w:r>
          </w:p>
        </w:tc>
      </w:tr>
      <w:tr w:rsidR="00C91958" w14:paraId="50303622" w14:textId="77777777">
        <w:trPr>
          <w:trHeight w:val="341"/>
          <w:jc w:val="center"/>
        </w:trPr>
        <w:tc>
          <w:tcPr>
            <w:tcW w:w="1282" w:type="dxa"/>
            <w:vMerge/>
            <w:tcBorders>
              <w:left w:val="single" w:sz="12" w:space="0" w:color="auto"/>
              <w:right w:val="single" w:sz="4" w:space="0" w:color="auto"/>
            </w:tcBorders>
            <w:shd w:val="clear" w:color="auto" w:fill="auto"/>
            <w:vAlign w:val="center"/>
          </w:tcPr>
          <w:p w14:paraId="5030361D" w14:textId="77777777" w:rsidR="00C91958" w:rsidRDefault="00C91958">
            <w:pPr>
              <w:spacing w:line="200" w:lineRule="exact"/>
              <w:ind w:left="28" w:hanging="28"/>
              <w:jc w:val="center"/>
              <w:rPr>
                <w:rFonts w:cs="Arial"/>
                <w:spacing w:val="-2"/>
                <w:shd w:val="clear" w:color="auto" w:fill="FFFFFF"/>
              </w:rPr>
            </w:pPr>
          </w:p>
        </w:tc>
        <w:tc>
          <w:tcPr>
            <w:tcW w:w="2121" w:type="dxa"/>
            <w:vMerge w:val="restart"/>
            <w:tcBorders>
              <w:top w:val="single" w:sz="4" w:space="0" w:color="auto"/>
              <w:left w:val="single" w:sz="4" w:space="0" w:color="auto"/>
              <w:right w:val="single" w:sz="4" w:space="0" w:color="auto"/>
            </w:tcBorders>
            <w:shd w:val="clear" w:color="auto" w:fill="auto"/>
            <w:vAlign w:val="center"/>
          </w:tcPr>
          <w:p w14:paraId="5030361E" w14:textId="77777777" w:rsidR="00C91958" w:rsidRDefault="002E5ADB">
            <w:pPr>
              <w:rPr>
                <w:rFonts w:eastAsia="SimSun" w:cs="Arial"/>
                <w:lang w:val="en-US" w:eastAsia="zh-CN" w:bidi="en-US"/>
              </w:rPr>
            </w:pPr>
            <w:r>
              <w:rPr>
                <w:rFonts w:eastAsia="SimSun" w:cs="Arial"/>
                <w:lang w:val="en-US" w:eastAsia="zh-CN" w:bidi="en-US"/>
              </w:rPr>
              <w:t>Economic and social</w:t>
            </w:r>
          </w:p>
          <w:p w14:paraId="5030361F" w14:textId="77777777" w:rsidR="00C91958" w:rsidRDefault="002E5ADB">
            <w:pPr>
              <w:spacing w:line="360" w:lineRule="auto"/>
              <w:rPr>
                <w:rFonts w:cs="Arial"/>
                <w:shd w:val="clear" w:color="auto" w:fill="FFFFFF"/>
                <w:lang w:val="en-US" w:bidi="zh-CN"/>
              </w:rPr>
            </w:pPr>
            <w:r>
              <w:rPr>
                <w:rFonts w:eastAsia="SimSun" w:cs="Arial" w:hint="eastAsia"/>
                <w:color w:val="4F81BD" w:themeColor="accent1"/>
                <w:lang w:val="en-US" w:eastAsia="zh-CN"/>
              </w:rPr>
              <w:t>（</w:t>
            </w:r>
            <w:r>
              <w:rPr>
                <w:rFonts w:eastAsia="SimSun" w:cs="Arial"/>
                <w:color w:val="4F81BD" w:themeColor="accent1"/>
                <w:lang w:val="en-US" w:eastAsia="zh-CN"/>
              </w:rPr>
              <w:t>Score</w:t>
            </w:r>
            <w:r>
              <w:rPr>
                <w:rFonts w:eastAsia="SimSun" w:cs="Arial" w:hint="eastAsia"/>
                <w:color w:val="4F81BD" w:themeColor="accent1"/>
                <w:lang w:val="en-US" w:eastAsia="zh-CN"/>
              </w:rPr>
              <w:t>6</w:t>
            </w:r>
            <w:r>
              <w:rPr>
                <w:rFonts w:eastAsia="SimSun" w:cs="Arial" w:hint="eastAsia"/>
                <w:color w:val="4F81BD" w:themeColor="accent1"/>
                <w:lang w:val="en-US" w:eastAsia="zh-CN"/>
              </w:rPr>
              <w:t>）</w:t>
            </w:r>
          </w:p>
        </w:tc>
        <w:tc>
          <w:tcPr>
            <w:tcW w:w="6527" w:type="dxa"/>
            <w:tcBorders>
              <w:top w:val="single" w:sz="4" w:space="0" w:color="auto"/>
              <w:left w:val="single" w:sz="4" w:space="0" w:color="auto"/>
              <w:bottom w:val="single" w:sz="4" w:space="0" w:color="auto"/>
              <w:right w:val="single" w:sz="12" w:space="0" w:color="auto"/>
            </w:tcBorders>
            <w:shd w:val="clear" w:color="auto" w:fill="auto"/>
            <w:vAlign w:val="center"/>
          </w:tcPr>
          <w:p w14:paraId="50303620" w14:textId="77777777" w:rsidR="00C91958" w:rsidRDefault="002E5ADB">
            <w:pPr>
              <w:pStyle w:val="Default"/>
              <w:ind w:leftChars="100" w:left="220"/>
              <w:jc w:val="both"/>
              <w:rPr>
                <w:rFonts w:ascii="Arial" w:eastAsia="SimSun" w:hAnsi="Arial" w:cs="Arial"/>
                <w:color w:val="000000" w:themeColor="text1"/>
                <w:sz w:val="22"/>
                <w:szCs w:val="22"/>
                <w:lang w:val="en-US" w:eastAsia="zh-CN" w:bidi="zh-CN"/>
              </w:rPr>
            </w:pPr>
            <w:r>
              <w:rPr>
                <w:rFonts w:ascii="Arial" w:eastAsia="SimSun" w:hAnsi="Arial" w:cs="Arial"/>
                <w:color w:val="000000" w:themeColor="text1"/>
                <w:sz w:val="22"/>
                <w:szCs w:val="22"/>
                <w:lang w:val="en-US" w:eastAsia="zh-CN" w:bidi="zh-CN"/>
              </w:rPr>
              <w:t>Promote tourism</w:t>
            </w:r>
            <w:r>
              <w:rPr>
                <w:rFonts w:ascii="Arial" w:eastAsia="SimSun" w:hAnsi="Arial" w:cs="Arial" w:hint="eastAsia"/>
                <w:color w:val="000000" w:themeColor="text1"/>
                <w:sz w:val="22"/>
                <w:szCs w:val="22"/>
                <w:lang w:val="en-US" w:eastAsia="zh-CN" w:bidi="zh-CN"/>
              </w:rPr>
              <w:t>.</w:t>
            </w:r>
          </w:p>
        </w:tc>
        <w:tc>
          <w:tcPr>
            <w:tcW w:w="721" w:type="dxa"/>
            <w:tcBorders>
              <w:top w:val="single" w:sz="4" w:space="0" w:color="auto"/>
              <w:left w:val="single" w:sz="4" w:space="0" w:color="auto"/>
              <w:bottom w:val="single" w:sz="4" w:space="0" w:color="auto"/>
              <w:right w:val="single" w:sz="12" w:space="0" w:color="auto"/>
            </w:tcBorders>
            <w:shd w:val="clear" w:color="auto" w:fill="auto"/>
            <w:vAlign w:val="center"/>
          </w:tcPr>
          <w:p w14:paraId="50303621" w14:textId="77777777" w:rsidR="00C91958" w:rsidRDefault="002E5ADB">
            <w:pPr>
              <w:numPr>
                <w:ilvl w:val="255"/>
                <w:numId w:val="0"/>
              </w:numPr>
              <w:jc w:val="center"/>
              <w:rPr>
                <w:rFonts w:eastAsia="SimSun" w:cs="Arial"/>
                <w:color w:val="000000" w:themeColor="text1"/>
                <w:lang w:val="en-US" w:eastAsia="zh-CN" w:bidi="zh-CN"/>
              </w:rPr>
            </w:pPr>
            <w:r>
              <w:rPr>
                <w:rFonts w:ascii="Calibri" w:eastAsia="SimSun" w:hAnsi="Calibri" w:hint="eastAsia"/>
                <w:color w:val="000000" w:themeColor="text1"/>
                <w:lang w:val="en-US" w:eastAsia="zh-CN" w:bidi="zh-CN"/>
              </w:rPr>
              <w:t>3</w:t>
            </w:r>
          </w:p>
        </w:tc>
      </w:tr>
      <w:tr w:rsidR="00C91958" w14:paraId="50303627" w14:textId="77777777">
        <w:trPr>
          <w:trHeight w:val="341"/>
          <w:jc w:val="center"/>
        </w:trPr>
        <w:tc>
          <w:tcPr>
            <w:tcW w:w="1282" w:type="dxa"/>
            <w:vMerge/>
            <w:tcBorders>
              <w:left w:val="single" w:sz="12" w:space="0" w:color="auto"/>
              <w:right w:val="single" w:sz="4" w:space="0" w:color="auto"/>
            </w:tcBorders>
            <w:shd w:val="clear" w:color="auto" w:fill="auto"/>
            <w:vAlign w:val="center"/>
          </w:tcPr>
          <w:p w14:paraId="50303623" w14:textId="77777777" w:rsidR="00C91958" w:rsidRDefault="00C91958">
            <w:pPr>
              <w:rPr>
                <w:rFonts w:eastAsia="SimSun" w:cs="Arial"/>
                <w:color w:val="000000" w:themeColor="text1"/>
                <w:lang w:val="en-US" w:eastAsia="zh-CN" w:bidi="zh-CN"/>
              </w:rPr>
            </w:pPr>
          </w:p>
        </w:tc>
        <w:tc>
          <w:tcPr>
            <w:tcW w:w="2121" w:type="dxa"/>
            <w:vMerge/>
            <w:tcBorders>
              <w:left w:val="single" w:sz="4" w:space="0" w:color="auto"/>
              <w:bottom w:val="single" w:sz="4" w:space="0" w:color="auto"/>
              <w:right w:val="single" w:sz="4" w:space="0" w:color="auto"/>
            </w:tcBorders>
            <w:shd w:val="clear" w:color="auto" w:fill="auto"/>
            <w:vAlign w:val="center"/>
          </w:tcPr>
          <w:p w14:paraId="50303624" w14:textId="77777777" w:rsidR="00C91958" w:rsidRDefault="00C91958">
            <w:pPr>
              <w:rPr>
                <w:rFonts w:eastAsia="SimSun" w:cs="Arial"/>
                <w:color w:val="000000" w:themeColor="text1"/>
                <w:lang w:val="en-US" w:eastAsia="zh-CN" w:bidi="zh-CN"/>
              </w:rPr>
            </w:pPr>
          </w:p>
        </w:tc>
        <w:tc>
          <w:tcPr>
            <w:tcW w:w="6527" w:type="dxa"/>
            <w:tcBorders>
              <w:top w:val="single" w:sz="4" w:space="0" w:color="auto"/>
              <w:left w:val="single" w:sz="4" w:space="0" w:color="auto"/>
              <w:bottom w:val="single" w:sz="4" w:space="0" w:color="auto"/>
              <w:right w:val="single" w:sz="12" w:space="0" w:color="auto"/>
            </w:tcBorders>
            <w:shd w:val="clear" w:color="auto" w:fill="auto"/>
            <w:vAlign w:val="center"/>
          </w:tcPr>
          <w:p w14:paraId="50303625" w14:textId="77777777" w:rsidR="00C91958" w:rsidRDefault="002E5ADB">
            <w:pPr>
              <w:pStyle w:val="Default"/>
              <w:ind w:leftChars="100" w:left="220"/>
              <w:jc w:val="both"/>
              <w:rPr>
                <w:rFonts w:ascii="Arial" w:eastAsia="SimSun" w:hAnsi="Arial" w:cs="Arial"/>
                <w:color w:val="000000" w:themeColor="text1"/>
                <w:sz w:val="22"/>
                <w:szCs w:val="22"/>
                <w:lang w:val="en-US" w:eastAsia="zh-CN" w:bidi="zh-CN"/>
              </w:rPr>
            </w:pPr>
            <w:r>
              <w:rPr>
                <w:rFonts w:ascii="Arial" w:eastAsia="SimSun" w:hAnsi="Arial" w:cs="Arial"/>
                <w:color w:val="000000" w:themeColor="text1"/>
                <w:sz w:val="22"/>
                <w:szCs w:val="22"/>
                <w:lang w:val="en-US" w:eastAsia="zh-CN" w:bidi="zh-CN"/>
              </w:rPr>
              <w:t>Provide environmental protection</w:t>
            </w:r>
            <w:r>
              <w:rPr>
                <w:rFonts w:ascii="Arial" w:eastAsia="SimSun" w:hAnsi="Arial" w:cs="Arial" w:hint="eastAsia"/>
                <w:color w:val="000000" w:themeColor="text1"/>
                <w:sz w:val="22"/>
                <w:szCs w:val="22"/>
                <w:lang w:val="en-US" w:eastAsia="zh-CN" w:bidi="zh-CN"/>
              </w:rPr>
              <w:t>.</w:t>
            </w:r>
          </w:p>
        </w:tc>
        <w:tc>
          <w:tcPr>
            <w:tcW w:w="721" w:type="dxa"/>
            <w:tcBorders>
              <w:top w:val="single" w:sz="4" w:space="0" w:color="auto"/>
              <w:left w:val="single" w:sz="4" w:space="0" w:color="auto"/>
              <w:bottom w:val="single" w:sz="4" w:space="0" w:color="auto"/>
              <w:right w:val="single" w:sz="12" w:space="0" w:color="auto"/>
            </w:tcBorders>
            <w:shd w:val="clear" w:color="auto" w:fill="auto"/>
            <w:vAlign w:val="center"/>
          </w:tcPr>
          <w:p w14:paraId="50303626" w14:textId="77777777" w:rsidR="00C91958" w:rsidRDefault="002E5ADB">
            <w:pPr>
              <w:numPr>
                <w:ilvl w:val="255"/>
                <w:numId w:val="0"/>
              </w:numPr>
              <w:jc w:val="center"/>
              <w:rPr>
                <w:rFonts w:eastAsia="SimSun" w:cs="Arial"/>
                <w:color w:val="000000" w:themeColor="text1"/>
                <w:lang w:val="en-US" w:eastAsia="zh-CN" w:bidi="zh-CN"/>
              </w:rPr>
            </w:pPr>
            <w:r>
              <w:rPr>
                <w:rFonts w:ascii="Calibri" w:eastAsia="SimSun" w:hAnsi="Calibri" w:hint="eastAsia"/>
                <w:color w:val="000000" w:themeColor="text1"/>
                <w:lang w:val="en-US" w:eastAsia="zh-CN" w:bidi="zh-CN"/>
              </w:rPr>
              <w:t>3</w:t>
            </w:r>
          </w:p>
        </w:tc>
      </w:tr>
      <w:tr w:rsidR="00C91958" w14:paraId="5030362E" w14:textId="77777777">
        <w:trPr>
          <w:trHeight w:hRule="exact" w:val="1080"/>
          <w:jc w:val="center"/>
        </w:trPr>
        <w:tc>
          <w:tcPr>
            <w:tcW w:w="1282" w:type="dxa"/>
            <w:tcBorders>
              <w:top w:val="single" w:sz="4" w:space="0" w:color="auto"/>
              <w:left w:val="single" w:sz="12" w:space="0" w:color="auto"/>
              <w:bottom w:val="single" w:sz="4" w:space="0" w:color="auto"/>
              <w:right w:val="single" w:sz="4" w:space="0" w:color="auto"/>
            </w:tcBorders>
            <w:shd w:val="clear" w:color="auto" w:fill="auto"/>
            <w:vAlign w:val="center"/>
          </w:tcPr>
          <w:p w14:paraId="50303628" w14:textId="77777777" w:rsidR="00C91958" w:rsidRDefault="002E5ADB">
            <w:pPr>
              <w:numPr>
                <w:ilvl w:val="255"/>
                <w:numId w:val="0"/>
              </w:numPr>
              <w:jc w:val="center"/>
              <w:rPr>
                <w:rFonts w:eastAsia="SimSun" w:cs="Arial"/>
                <w:lang w:val="en-US" w:eastAsia="zh-CN" w:bidi="en-US"/>
              </w:rPr>
            </w:pPr>
            <w:r>
              <w:rPr>
                <w:rFonts w:eastAsia="SimSun" w:cs="Arial"/>
                <w:lang w:val="en-US" w:eastAsia="zh-CN" w:bidi="en-US"/>
              </w:rPr>
              <w:lastRenderedPageBreak/>
              <w:t>Other reasons</w:t>
            </w:r>
          </w:p>
          <w:p w14:paraId="50303629" w14:textId="77777777" w:rsidR="00C91958" w:rsidRDefault="002E5ADB">
            <w:pPr>
              <w:ind w:left="28" w:hanging="28"/>
              <w:jc w:val="center"/>
              <w:rPr>
                <w:rFonts w:eastAsia="SimSun" w:cs="Arial"/>
                <w:spacing w:val="-2"/>
                <w:lang w:val="en-US" w:eastAsia="zh-CN"/>
              </w:rPr>
            </w:pPr>
            <w:r>
              <w:rPr>
                <w:rFonts w:eastAsia="SimSun" w:cs="Arial" w:hint="eastAsia"/>
                <w:lang w:val="en-US" w:eastAsia="zh-CN"/>
              </w:rPr>
              <w:t>（</w:t>
            </w:r>
            <w:r>
              <w:rPr>
                <w:rFonts w:eastAsia="SimSun" w:cs="Arial"/>
                <w:color w:val="548DD4" w:themeColor="text2" w:themeTint="99"/>
                <w:lang w:val="en-US" w:eastAsia="zh-CN"/>
              </w:rPr>
              <w:t>Score 1</w:t>
            </w:r>
            <w:r>
              <w:rPr>
                <w:rFonts w:eastAsia="SimSun" w:cs="Arial" w:hint="eastAsia"/>
                <w:color w:val="548DD4" w:themeColor="text2" w:themeTint="99"/>
                <w:lang w:val="en-US" w:eastAsia="zh-CN"/>
              </w:rPr>
              <w:t>0</w:t>
            </w:r>
            <w:r>
              <w:rPr>
                <w:rFonts w:eastAsia="SimSun" w:cs="Arial" w:hint="eastAsia"/>
                <w:lang w:val="en-US" w:eastAsia="zh-CN"/>
              </w:rPr>
              <w:t>）</w:t>
            </w:r>
          </w:p>
          <w:p w14:paraId="5030362A" w14:textId="77777777" w:rsidR="00C91958" w:rsidRDefault="00C91958">
            <w:pPr>
              <w:numPr>
                <w:ilvl w:val="255"/>
                <w:numId w:val="0"/>
              </w:numPr>
              <w:jc w:val="center"/>
              <w:rPr>
                <w:rFonts w:eastAsia="SimSun" w:cs="Arial"/>
                <w:lang w:val="en-US" w:eastAsia="zh-CN" w:bidi="en-US"/>
              </w:rPr>
            </w:pPr>
          </w:p>
        </w:tc>
        <w:tc>
          <w:tcPr>
            <w:tcW w:w="2121" w:type="dxa"/>
            <w:tcBorders>
              <w:top w:val="single" w:sz="4" w:space="0" w:color="auto"/>
              <w:left w:val="single" w:sz="4" w:space="0" w:color="auto"/>
              <w:bottom w:val="single" w:sz="4" w:space="0" w:color="auto"/>
              <w:right w:val="single" w:sz="4" w:space="0" w:color="auto"/>
            </w:tcBorders>
            <w:shd w:val="clear" w:color="auto" w:fill="auto"/>
            <w:vAlign w:val="center"/>
          </w:tcPr>
          <w:p w14:paraId="5030362B" w14:textId="77777777" w:rsidR="00C91958" w:rsidRDefault="002E5ADB">
            <w:pPr>
              <w:numPr>
                <w:ilvl w:val="255"/>
                <w:numId w:val="0"/>
              </w:numPr>
              <w:jc w:val="center"/>
              <w:rPr>
                <w:rFonts w:eastAsia="SimSun" w:cs="Arial"/>
                <w:lang w:val="en-US" w:eastAsia="zh-CN" w:bidi="en-US"/>
              </w:rPr>
            </w:pPr>
            <w:r>
              <w:rPr>
                <w:rFonts w:eastAsia="SimSun" w:cs="Arial"/>
                <w:lang w:val="en-US" w:eastAsia="zh-CN" w:bidi="en-US"/>
              </w:rPr>
              <w:t>Excellence</w:t>
            </w:r>
          </w:p>
        </w:tc>
        <w:tc>
          <w:tcPr>
            <w:tcW w:w="6527" w:type="dxa"/>
            <w:tcBorders>
              <w:top w:val="single" w:sz="4" w:space="0" w:color="auto"/>
              <w:left w:val="single" w:sz="4" w:space="0" w:color="auto"/>
              <w:bottom w:val="single" w:sz="4" w:space="0" w:color="auto"/>
              <w:right w:val="single" w:sz="12" w:space="0" w:color="auto"/>
            </w:tcBorders>
            <w:shd w:val="clear" w:color="auto" w:fill="auto"/>
            <w:vAlign w:val="center"/>
          </w:tcPr>
          <w:p w14:paraId="5030362C" w14:textId="77777777" w:rsidR="00C91958" w:rsidRDefault="002E5ADB">
            <w:pPr>
              <w:numPr>
                <w:ilvl w:val="255"/>
                <w:numId w:val="0"/>
              </w:numPr>
              <w:ind w:leftChars="100" w:left="220"/>
              <w:rPr>
                <w:rFonts w:eastAsia="SimSun" w:cs="Arial"/>
                <w:color w:val="000000" w:themeColor="text1"/>
                <w:lang w:val="en-US" w:eastAsia="zh-CN" w:bidi="zh-CN"/>
              </w:rPr>
            </w:pPr>
            <w:r>
              <w:rPr>
                <w:rFonts w:eastAsia="SimSun" w:cs="Arial"/>
                <w:color w:val="000000" w:themeColor="text1"/>
                <w:lang w:val="en-US" w:eastAsia="zh-CN" w:bidi="zh-CN"/>
              </w:rPr>
              <w:t>Lighthouse is outstanding in one of the above scoring items</w:t>
            </w:r>
          </w:p>
        </w:tc>
        <w:tc>
          <w:tcPr>
            <w:tcW w:w="721" w:type="dxa"/>
            <w:tcBorders>
              <w:top w:val="single" w:sz="4" w:space="0" w:color="auto"/>
              <w:left w:val="single" w:sz="4" w:space="0" w:color="auto"/>
              <w:bottom w:val="single" w:sz="4" w:space="0" w:color="auto"/>
              <w:right w:val="single" w:sz="12" w:space="0" w:color="auto"/>
            </w:tcBorders>
            <w:shd w:val="clear" w:color="auto" w:fill="auto"/>
            <w:vAlign w:val="center"/>
          </w:tcPr>
          <w:p w14:paraId="5030362D" w14:textId="77777777" w:rsidR="00C91958" w:rsidRDefault="002E5ADB">
            <w:pPr>
              <w:numPr>
                <w:ilvl w:val="255"/>
                <w:numId w:val="0"/>
              </w:numPr>
              <w:jc w:val="center"/>
              <w:rPr>
                <w:rFonts w:eastAsia="SimSun" w:cs="Arial"/>
                <w:color w:val="000000" w:themeColor="text1"/>
                <w:lang w:val="en-US" w:eastAsia="zh-CN" w:bidi="zh-CN"/>
              </w:rPr>
            </w:pPr>
            <w:r>
              <w:rPr>
                <w:rFonts w:ascii="Calibri" w:eastAsia="SimSun" w:hAnsi="Calibri" w:hint="eastAsia"/>
                <w:color w:val="000000" w:themeColor="text1"/>
                <w:lang w:val="en-US" w:eastAsia="zh-CN" w:bidi="zh-CN"/>
              </w:rPr>
              <w:t>10</w:t>
            </w:r>
          </w:p>
        </w:tc>
      </w:tr>
    </w:tbl>
    <w:p w14:paraId="5030362F" w14:textId="77777777" w:rsidR="00C91958" w:rsidRDefault="002E5ADB">
      <w:pPr>
        <w:numPr>
          <w:ilvl w:val="255"/>
          <w:numId w:val="0"/>
        </w:numPr>
        <w:rPr>
          <w:rFonts w:eastAsiaTheme="minorEastAsia" w:cs="Arial"/>
        </w:rPr>
      </w:pPr>
      <w:r>
        <w:rPr>
          <w:rFonts w:eastAsiaTheme="minorEastAsia" w:cs="Arial"/>
        </w:rPr>
        <w:br w:type="page"/>
      </w:r>
    </w:p>
    <w:p w14:paraId="50303630" w14:textId="77777777" w:rsidR="00C91958" w:rsidRDefault="002E5ADB">
      <w:pPr>
        <w:keepNext/>
        <w:tabs>
          <w:tab w:val="left" w:pos="440"/>
        </w:tabs>
        <w:spacing w:before="240" w:after="240"/>
        <w:outlineLvl w:val="0"/>
        <w:rPr>
          <w:rFonts w:eastAsia="仿宋" w:cs="Arial"/>
          <w:b/>
          <w:caps/>
          <w:color w:val="0070C0"/>
          <w:kern w:val="28"/>
          <w:lang w:val="en-US" w:eastAsia="zh-CN"/>
        </w:rPr>
      </w:pPr>
      <w:r>
        <w:rPr>
          <w:rFonts w:cs="Arial"/>
          <w:noProof/>
          <w:lang w:val="en-US" w:eastAsia="zh-CN"/>
        </w:rPr>
        <w:lastRenderedPageBreak/>
        <mc:AlternateContent>
          <mc:Choice Requires="wps">
            <w:drawing>
              <wp:anchor distT="0" distB="0" distL="114300" distR="114300" simplePos="0" relativeHeight="251659264" behindDoc="0" locked="0" layoutInCell="1" allowOverlap="1" wp14:anchorId="503036A9" wp14:editId="503036AA">
                <wp:simplePos x="0" y="0"/>
                <wp:positionH relativeFrom="margin">
                  <wp:posOffset>412750</wp:posOffset>
                </wp:positionH>
                <wp:positionV relativeFrom="paragraph">
                  <wp:posOffset>136525</wp:posOffset>
                </wp:positionV>
                <wp:extent cx="5402580" cy="306070"/>
                <wp:effectExtent l="0" t="0" r="7620" b="13970"/>
                <wp:wrapNone/>
                <wp:docPr id="3" name="Text Box 1"/>
                <wp:cNvGraphicFramePr/>
                <a:graphic xmlns:a="http://schemas.openxmlformats.org/drawingml/2006/main">
                  <a:graphicData uri="http://schemas.microsoft.com/office/word/2010/wordprocessingShape">
                    <wps:wsp>
                      <wps:cNvSpPr txBox="1"/>
                      <wps:spPr>
                        <a:xfrm>
                          <a:off x="0" y="0"/>
                          <a:ext cx="5402580" cy="306070"/>
                        </a:xfrm>
                        <a:prstGeom prst="rect">
                          <a:avLst/>
                        </a:prstGeom>
                        <a:solidFill>
                          <a:schemeClr val="lt1"/>
                        </a:solidFill>
                        <a:ln w="6350">
                          <a:noFill/>
                        </a:ln>
                      </wps:spPr>
                      <wps:txbx>
                        <w:txbxContent>
                          <w:p w14:paraId="503036AF" w14:textId="77777777" w:rsidR="00C91958" w:rsidRDefault="002E5ADB">
                            <w:pPr>
                              <w:jc w:val="center"/>
                              <w:rPr>
                                <w:b/>
                                <w:color w:val="31849B" w:themeColor="accent5" w:themeShade="BF"/>
                                <w:sz w:val="32"/>
                                <w:szCs w:val="32"/>
                              </w:rPr>
                            </w:pPr>
                            <w:r>
                              <w:rPr>
                                <w:b/>
                                <w:color w:val="31849B" w:themeColor="accent5" w:themeShade="BF"/>
                                <w:sz w:val="32"/>
                                <w:szCs w:val="32"/>
                              </w:rPr>
                              <w:t>IALA Heritage Lighthouse of the Year</w:t>
                            </w:r>
                          </w:p>
                          <w:p w14:paraId="503036B0" w14:textId="77777777" w:rsidR="00C91958" w:rsidRDefault="002E5ADB">
                            <w:pPr>
                              <w:jc w:val="center"/>
                              <w:rPr>
                                <w:b/>
                                <w:color w:val="31849B" w:themeColor="accent5" w:themeShade="BF"/>
                                <w:sz w:val="32"/>
                                <w:szCs w:val="32"/>
                              </w:rPr>
                            </w:pPr>
                            <w:r>
                              <w:rPr>
                                <w:b/>
                                <w:color w:val="31849B" w:themeColor="accent5" w:themeShade="BF"/>
                                <w:sz w:val="32"/>
                                <w:szCs w:val="32"/>
                              </w:rPr>
                              <w:t>Nomination Form</w:t>
                            </w:r>
                          </w:p>
                          <w:p w14:paraId="503036B1" w14:textId="77777777" w:rsidR="00C91958" w:rsidRDefault="00C91958">
                            <w:pPr>
                              <w:rPr>
                                <w:sz w:val="32"/>
                                <w:szCs w:val="32"/>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503036A9" id="_x0000_t202" coordsize="21600,21600" o:spt="202" path="m,l,21600r21600,l21600,xe">
                <v:stroke joinstyle="miter"/>
                <v:path gradientshapeok="t" o:connecttype="rect"/>
              </v:shapetype>
              <v:shape id="Text Box 1" o:spid="_x0000_s1026" type="#_x0000_t202" style="position:absolute;margin-left:32.5pt;margin-top:10.75pt;width:425.4pt;height:24.1pt;z-index:25165926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" fillcolor="white [3201]" stroked="f" strokeweight=".5pt">
                <v:textbox>
                  <w:txbxContent>
                    <w:p w14:paraId="503036AF" w14:textId="77777777" w:rsidR="00C91958" w:rsidRDefault="002E5ADB">
                      <w:pPr>
                        <w:jc w:val="center"/>
                        <w:rPr>
                          <w:b/>
                          <w:color w:val="31849B" w:themeColor="accent5" w:themeShade="BF"/>
                          <w:sz w:val="32"/>
                          <w:szCs w:val="32"/>
                        </w:rPr>
                      </w:pPr>
                      <w:r>
                        <w:rPr>
                          <w:b/>
                          <w:color w:val="31849B" w:themeColor="accent5" w:themeShade="BF"/>
                          <w:sz w:val="32"/>
                          <w:szCs w:val="32"/>
                        </w:rPr>
                        <w:t>IALA Heritage Lighthouse of the Year</w:t>
                      </w:r>
                    </w:p>
                    <w:p w14:paraId="503036B0" w14:textId="77777777" w:rsidR="00C91958" w:rsidRDefault="002E5ADB">
                      <w:pPr>
                        <w:jc w:val="center"/>
                        <w:rPr>
                          <w:b/>
                          <w:color w:val="31849B" w:themeColor="accent5" w:themeShade="BF"/>
                          <w:sz w:val="32"/>
                          <w:szCs w:val="32"/>
                        </w:rPr>
                      </w:pPr>
                      <w:r>
                        <w:rPr>
                          <w:b/>
                          <w:color w:val="31849B" w:themeColor="accent5" w:themeShade="BF"/>
                          <w:sz w:val="32"/>
                          <w:szCs w:val="32"/>
                        </w:rPr>
                        <w:t>Nomination Form</w:t>
                      </w:r>
                    </w:p>
                    <w:p w14:paraId="503036B1" w14:textId="77777777" w:rsidR="00C91958" w:rsidRDefault="00C91958">
                      <w:pPr>
                        <w:rPr>
                          <w:sz w:val="32"/>
                          <w:szCs w:val="32"/>
                        </w:rPr>
                      </w:pPr>
                    </w:p>
                  </w:txbxContent>
                </v:textbox>
                <w10:wrap anchorx="margin"/>
              </v:shape>
            </w:pict>
          </mc:Fallback>
        </mc:AlternateContent>
      </w:r>
      <w:r>
        <w:rPr>
          <w:rFonts w:cs="Arial"/>
          <w:noProof/>
          <w:lang w:val="en-US" w:eastAsia="zh-CN"/>
        </w:rPr>
        <w:drawing>
          <wp:anchor distT="0" distB="0" distL="114300" distR="114300" simplePos="0" relativeHeight="251660288" behindDoc="0" locked="0" layoutInCell="1" allowOverlap="1" wp14:anchorId="503036AB" wp14:editId="503036AC">
            <wp:simplePos x="0" y="0"/>
            <wp:positionH relativeFrom="column">
              <wp:posOffset>5554980</wp:posOffset>
            </wp:positionH>
            <wp:positionV relativeFrom="paragraph">
              <wp:posOffset>-191770</wp:posOffset>
            </wp:positionV>
            <wp:extent cx="727710" cy="709295"/>
            <wp:effectExtent l="0" t="0" r="0" b="0"/>
            <wp:wrapNone/>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727710" cy="709295"/>
                    </a:xfrm>
                    <a:prstGeom prst="rect">
                      <a:avLst/>
                    </a:prstGeom>
                  </pic:spPr>
                </pic:pic>
              </a:graphicData>
            </a:graphic>
          </wp:anchor>
        </w:drawing>
      </w:r>
      <w:r>
        <w:rPr>
          <w:rFonts w:eastAsia="仿宋" w:cs="Arial"/>
          <w:b/>
          <w:caps/>
          <w:color w:val="0070C0"/>
          <w:kern w:val="28"/>
          <w:lang w:val="en-US" w:eastAsia="zh-CN"/>
        </w:rPr>
        <w:t>Annex 2 Nomination Form</w:t>
      </w:r>
    </w:p>
    <w:tbl>
      <w:tblPr>
        <w:tblStyle w:val="TableGrid"/>
        <w:tblpPr w:leftFromText="180" w:rightFromText="180" w:vertAnchor="text" w:horzAnchor="page" w:tblpX="1127" w:tblpY="25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5"/>
        <w:gridCol w:w="2432"/>
        <w:gridCol w:w="2364"/>
        <w:gridCol w:w="2088"/>
        <w:gridCol w:w="1435"/>
      </w:tblGrid>
      <w:tr w:rsidR="00C91958" w14:paraId="50303635" w14:textId="77777777">
        <w:trPr>
          <w:trHeight w:val="378"/>
        </w:trPr>
        <w:tc>
          <w:tcPr>
            <w:tcW w:w="1535" w:type="dxa"/>
            <w:vMerge w:val="restart"/>
            <w:tcBorders>
              <w:top w:val="single" w:sz="4" w:space="0" w:color="auto"/>
              <w:left w:val="single" w:sz="4" w:space="0" w:color="auto"/>
              <w:right w:val="single" w:sz="4" w:space="0" w:color="auto"/>
            </w:tcBorders>
            <w:vAlign w:val="center"/>
          </w:tcPr>
          <w:p w14:paraId="50303631" w14:textId="77777777" w:rsidR="00C91958" w:rsidRDefault="002E5ADB">
            <w:pPr>
              <w:rPr>
                <w:rFonts w:cs="Arial"/>
                <w:b/>
                <w:color w:val="000000" w:themeColor="text1"/>
                <w:lang w:val="en-US" w:eastAsia="zh-CN"/>
              </w:rPr>
            </w:pPr>
            <w:r>
              <w:rPr>
                <w:rFonts w:cs="Arial"/>
                <w:b/>
                <w:color w:val="000000" w:themeColor="text1"/>
                <w:lang w:val="en-US" w:eastAsia="zh-CN"/>
              </w:rPr>
              <w:t xml:space="preserve">The </w:t>
            </w:r>
            <w:r>
              <w:rPr>
                <w:rFonts w:cs="Arial"/>
                <w:b/>
                <w:color w:val="000000" w:themeColor="text1"/>
                <w:lang w:val="en-US" w:eastAsia="zh-CN"/>
              </w:rPr>
              <w:t>Lighthouse to be Nominated</w:t>
            </w:r>
          </w:p>
          <w:p w14:paraId="50303632" w14:textId="77777777" w:rsidR="00C91958" w:rsidRDefault="00C91958">
            <w:pPr>
              <w:jc w:val="center"/>
              <w:rPr>
                <w:rFonts w:eastAsia="SimSun" w:cs="Arial"/>
                <w:b/>
                <w:color w:val="31849B" w:themeColor="accent5" w:themeShade="BF"/>
                <w:lang w:val="en-US" w:eastAsia="zh-CN"/>
              </w:rPr>
            </w:pPr>
          </w:p>
        </w:tc>
        <w:tc>
          <w:tcPr>
            <w:tcW w:w="4796" w:type="dxa"/>
            <w:gridSpan w:val="2"/>
            <w:tcBorders>
              <w:top w:val="single" w:sz="4" w:space="0" w:color="auto"/>
              <w:left w:val="single" w:sz="4" w:space="0" w:color="auto"/>
              <w:bottom w:val="single" w:sz="4" w:space="0" w:color="auto"/>
              <w:right w:val="single" w:sz="4" w:space="0" w:color="auto"/>
            </w:tcBorders>
          </w:tcPr>
          <w:p w14:paraId="50303633" w14:textId="77777777" w:rsidR="00C91958" w:rsidRDefault="002E5ADB">
            <w:pPr>
              <w:rPr>
                <w:rFonts w:eastAsia="SimSun" w:cs="Arial"/>
                <w:bCs/>
                <w:lang w:val="en-US" w:eastAsia="zh-CN"/>
              </w:rPr>
            </w:pPr>
            <w:r>
              <w:rPr>
                <w:rFonts w:cs="Arial"/>
                <w:bCs/>
              </w:rPr>
              <w:t>Lighthouse Name</w:t>
            </w:r>
          </w:p>
        </w:tc>
        <w:tc>
          <w:tcPr>
            <w:tcW w:w="3523" w:type="dxa"/>
            <w:gridSpan w:val="2"/>
            <w:tcBorders>
              <w:top w:val="single" w:sz="4" w:space="0" w:color="4F81BD" w:themeColor="accent1"/>
              <w:left w:val="single" w:sz="4" w:space="0" w:color="auto"/>
              <w:bottom w:val="single" w:sz="4" w:space="0" w:color="4F81BD" w:themeColor="accent1"/>
              <w:right w:val="single" w:sz="4" w:space="0" w:color="4F81BD" w:themeColor="accent1"/>
            </w:tcBorders>
          </w:tcPr>
          <w:p w14:paraId="50303634" w14:textId="77777777" w:rsidR="00C91958" w:rsidRDefault="00C91958">
            <w:pPr>
              <w:rPr>
                <w:rFonts w:cs="Arial"/>
                <w:color w:val="000000" w:themeColor="text1"/>
              </w:rPr>
            </w:pPr>
          </w:p>
        </w:tc>
      </w:tr>
      <w:tr w:rsidR="00C91958" w14:paraId="50303639" w14:textId="77777777">
        <w:trPr>
          <w:trHeight w:val="395"/>
        </w:trPr>
        <w:tc>
          <w:tcPr>
            <w:tcW w:w="1535" w:type="dxa"/>
            <w:vMerge/>
            <w:tcBorders>
              <w:left w:val="single" w:sz="4" w:space="0" w:color="auto"/>
              <w:right w:val="single" w:sz="4" w:space="0" w:color="auto"/>
            </w:tcBorders>
            <w:vAlign w:val="center"/>
          </w:tcPr>
          <w:p w14:paraId="50303636" w14:textId="77777777" w:rsidR="00C91958" w:rsidRDefault="00C91958">
            <w:pPr>
              <w:jc w:val="center"/>
              <w:rPr>
                <w:rFonts w:eastAsia="SimSun" w:cs="Arial"/>
                <w:b/>
                <w:color w:val="31849B" w:themeColor="accent5" w:themeShade="BF"/>
                <w:lang w:val="en-US" w:eastAsia="zh-CN"/>
              </w:rPr>
            </w:pPr>
          </w:p>
        </w:tc>
        <w:tc>
          <w:tcPr>
            <w:tcW w:w="4796" w:type="dxa"/>
            <w:gridSpan w:val="2"/>
            <w:tcBorders>
              <w:top w:val="single" w:sz="4" w:space="0" w:color="auto"/>
              <w:left w:val="single" w:sz="4" w:space="0" w:color="auto"/>
              <w:bottom w:val="single" w:sz="4" w:space="0" w:color="auto"/>
              <w:right w:val="single" w:sz="4" w:space="0" w:color="auto"/>
            </w:tcBorders>
          </w:tcPr>
          <w:p w14:paraId="50303637" w14:textId="77777777" w:rsidR="00C91958" w:rsidRDefault="002E5ADB">
            <w:pPr>
              <w:rPr>
                <w:rFonts w:cs="Arial"/>
                <w:bCs/>
              </w:rPr>
            </w:pPr>
            <w:r>
              <w:rPr>
                <w:rFonts w:cs="Arial"/>
                <w:bCs/>
              </w:rPr>
              <w:t>Lighthouse Location (country, region, town)</w:t>
            </w:r>
          </w:p>
        </w:tc>
        <w:tc>
          <w:tcPr>
            <w:tcW w:w="3523" w:type="dxa"/>
            <w:gridSpan w:val="2"/>
            <w:tcBorders>
              <w:top w:val="single" w:sz="4" w:space="0" w:color="4F81BD" w:themeColor="accent1"/>
              <w:left w:val="single" w:sz="4" w:space="0" w:color="auto"/>
              <w:bottom w:val="single" w:sz="4" w:space="0" w:color="4F81BD" w:themeColor="accent1"/>
              <w:right w:val="single" w:sz="4" w:space="0" w:color="4F81BD" w:themeColor="accent1"/>
            </w:tcBorders>
          </w:tcPr>
          <w:p w14:paraId="50303638" w14:textId="77777777" w:rsidR="00C91958" w:rsidRDefault="00C91958">
            <w:pPr>
              <w:rPr>
                <w:rFonts w:cs="Arial"/>
                <w:color w:val="000000" w:themeColor="text1"/>
              </w:rPr>
            </w:pPr>
          </w:p>
        </w:tc>
      </w:tr>
      <w:tr w:rsidR="00C91958" w14:paraId="5030363D" w14:textId="77777777">
        <w:trPr>
          <w:trHeight w:val="385"/>
        </w:trPr>
        <w:tc>
          <w:tcPr>
            <w:tcW w:w="1535" w:type="dxa"/>
            <w:vMerge/>
            <w:tcBorders>
              <w:left w:val="single" w:sz="4" w:space="0" w:color="auto"/>
              <w:right w:val="single" w:sz="4" w:space="0" w:color="auto"/>
            </w:tcBorders>
            <w:vAlign w:val="center"/>
          </w:tcPr>
          <w:p w14:paraId="5030363A" w14:textId="77777777" w:rsidR="00C91958" w:rsidRDefault="00C91958">
            <w:pPr>
              <w:jc w:val="center"/>
              <w:rPr>
                <w:rFonts w:eastAsia="SimSun" w:cs="Arial"/>
                <w:b/>
                <w:color w:val="31849B" w:themeColor="accent5" w:themeShade="BF"/>
                <w:lang w:val="en-US" w:eastAsia="zh-CN"/>
              </w:rPr>
            </w:pPr>
          </w:p>
        </w:tc>
        <w:tc>
          <w:tcPr>
            <w:tcW w:w="4796" w:type="dxa"/>
            <w:gridSpan w:val="2"/>
            <w:tcBorders>
              <w:top w:val="single" w:sz="4" w:space="0" w:color="auto"/>
              <w:left w:val="single" w:sz="4" w:space="0" w:color="auto"/>
              <w:bottom w:val="single" w:sz="4" w:space="0" w:color="auto"/>
              <w:right w:val="single" w:sz="4" w:space="0" w:color="auto"/>
            </w:tcBorders>
          </w:tcPr>
          <w:p w14:paraId="5030363B" w14:textId="77777777" w:rsidR="00C91958" w:rsidRDefault="002E5ADB">
            <w:pPr>
              <w:rPr>
                <w:rFonts w:cs="Arial"/>
                <w:bCs/>
              </w:rPr>
            </w:pPr>
            <w:r>
              <w:rPr>
                <w:rFonts w:cs="Arial"/>
                <w:bCs/>
              </w:rPr>
              <w:t>Lighthouse Operator / Authority</w:t>
            </w:r>
          </w:p>
        </w:tc>
        <w:tc>
          <w:tcPr>
            <w:tcW w:w="3523" w:type="dxa"/>
            <w:gridSpan w:val="2"/>
            <w:tcBorders>
              <w:top w:val="single" w:sz="4" w:space="0" w:color="4F81BD" w:themeColor="accent1"/>
              <w:left w:val="single" w:sz="4" w:space="0" w:color="auto"/>
              <w:bottom w:val="single" w:sz="4" w:space="0" w:color="4F81BD" w:themeColor="accent1"/>
              <w:right w:val="single" w:sz="4" w:space="0" w:color="4F81BD" w:themeColor="accent1"/>
            </w:tcBorders>
          </w:tcPr>
          <w:p w14:paraId="5030363C" w14:textId="77777777" w:rsidR="00C91958" w:rsidRDefault="00C91958">
            <w:pPr>
              <w:rPr>
                <w:rFonts w:cs="Arial"/>
                <w:color w:val="000000" w:themeColor="text1"/>
              </w:rPr>
            </w:pPr>
          </w:p>
        </w:tc>
      </w:tr>
      <w:tr w:rsidR="00C91958" w14:paraId="50303641" w14:textId="77777777">
        <w:trPr>
          <w:trHeight w:val="999"/>
        </w:trPr>
        <w:tc>
          <w:tcPr>
            <w:tcW w:w="1535" w:type="dxa"/>
            <w:vMerge/>
            <w:tcBorders>
              <w:left w:val="single" w:sz="4" w:space="0" w:color="auto"/>
              <w:right w:val="single" w:sz="4" w:space="0" w:color="auto"/>
            </w:tcBorders>
            <w:vAlign w:val="center"/>
          </w:tcPr>
          <w:p w14:paraId="5030363E" w14:textId="77777777" w:rsidR="00C91958" w:rsidRDefault="00C91958">
            <w:pPr>
              <w:jc w:val="center"/>
              <w:rPr>
                <w:rFonts w:cs="Arial"/>
                <w:b/>
                <w:color w:val="31849B" w:themeColor="accent5" w:themeShade="BF"/>
              </w:rPr>
            </w:pPr>
          </w:p>
        </w:tc>
        <w:tc>
          <w:tcPr>
            <w:tcW w:w="4796" w:type="dxa"/>
            <w:gridSpan w:val="2"/>
            <w:tcBorders>
              <w:top w:val="single" w:sz="4" w:space="0" w:color="auto"/>
              <w:left w:val="single" w:sz="4" w:space="0" w:color="auto"/>
              <w:bottom w:val="single" w:sz="4" w:space="0" w:color="auto"/>
              <w:right w:val="single" w:sz="4" w:space="0" w:color="auto"/>
            </w:tcBorders>
          </w:tcPr>
          <w:p w14:paraId="5030363F" w14:textId="77777777" w:rsidR="00C91958" w:rsidRDefault="002E5ADB">
            <w:pPr>
              <w:rPr>
                <w:rFonts w:cs="Arial"/>
                <w:bCs/>
                <w:lang w:eastAsia="zh-CN"/>
              </w:rPr>
            </w:pPr>
            <w:r>
              <w:rPr>
                <w:rFonts w:cs="Arial"/>
                <w:bCs/>
                <w:lang w:val="en-US" w:eastAsia="zh-CN"/>
              </w:rPr>
              <w:t>Brief Description of Lighthouse and its History.</w:t>
            </w:r>
          </w:p>
        </w:tc>
        <w:tc>
          <w:tcPr>
            <w:tcW w:w="3523" w:type="dxa"/>
            <w:gridSpan w:val="2"/>
            <w:tcBorders>
              <w:top w:val="single" w:sz="4" w:space="0" w:color="4F81BD" w:themeColor="accent1"/>
              <w:left w:val="single" w:sz="4" w:space="0" w:color="auto"/>
              <w:bottom w:val="single" w:sz="4" w:space="0" w:color="4F81BD" w:themeColor="accent1"/>
              <w:right w:val="single" w:sz="4" w:space="0" w:color="4F81BD" w:themeColor="accent1"/>
            </w:tcBorders>
          </w:tcPr>
          <w:p w14:paraId="50303640" w14:textId="77777777" w:rsidR="00C91958" w:rsidRDefault="002E5ADB">
            <w:pPr>
              <w:rPr>
                <w:rFonts w:cs="Arial"/>
                <w:color w:val="000000" w:themeColor="text1"/>
              </w:rPr>
            </w:pPr>
            <w:r>
              <w:rPr>
                <w:rFonts w:eastAsiaTheme="minorHAnsi" w:cs="Arial"/>
                <w:i/>
                <w:color w:val="244061" w:themeColor="accent1" w:themeShade="80"/>
                <w:lang w:eastAsia="en-US"/>
              </w:rPr>
              <w:t xml:space="preserve">including </w:t>
            </w:r>
            <w:r>
              <w:rPr>
                <w:rFonts w:eastAsiaTheme="minorEastAsia" w:cs="Arial" w:hint="eastAsia"/>
                <w:i/>
                <w:color w:val="244061" w:themeColor="accent1" w:themeShade="80"/>
                <w:lang w:eastAsia="zh-CN"/>
              </w:rPr>
              <w:t xml:space="preserve">chronological order </w:t>
            </w:r>
            <w:r>
              <w:rPr>
                <w:rFonts w:eastAsiaTheme="minorHAnsi" w:cs="Arial"/>
                <w:i/>
                <w:color w:val="244061" w:themeColor="accent1" w:themeShade="80"/>
                <w:lang w:eastAsia="en-US"/>
              </w:rPr>
              <w:t>of Lighthouse</w:t>
            </w:r>
          </w:p>
        </w:tc>
      </w:tr>
      <w:tr w:rsidR="00C91958" w14:paraId="50303646" w14:textId="77777777">
        <w:trPr>
          <w:trHeight w:val="457"/>
        </w:trPr>
        <w:tc>
          <w:tcPr>
            <w:tcW w:w="1535" w:type="dxa"/>
            <w:vMerge/>
            <w:tcBorders>
              <w:left w:val="single" w:sz="4" w:space="0" w:color="auto"/>
              <w:right w:val="single" w:sz="4" w:space="0" w:color="auto"/>
            </w:tcBorders>
            <w:vAlign w:val="center"/>
          </w:tcPr>
          <w:p w14:paraId="50303642" w14:textId="77777777" w:rsidR="00C91958" w:rsidRDefault="00C91958">
            <w:pPr>
              <w:jc w:val="center"/>
              <w:rPr>
                <w:rFonts w:eastAsia="SimSun" w:cs="Arial"/>
                <w:b/>
                <w:color w:val="31849B" w:themeColor="accent5" w:themeShade="BF"/>
                <w:lang w:val="en-US" w:eastAsia="zh-CN"/>
              </w:rPr>
            </w:pPr>
          </w:p>
        </w:tc>
        <w:tc>
          <w:tcPr>
            <w:tcW w:w="4796" w:type="dxa"/>
            <w:gridSpan w:val="2"/>
            <w:tcBorders>
              <w:top w:val="single" w:sz="4" w:space="0" w:color="auto"/>
              <w:left w:val="single" w:sz="4" w:space="0" w:color="auto"/>
              <w:bottom w:val="single" w:sz="4" w:space="0" w:color="auto"/>
              <w:right w:val="single" w:sz="4" w:space="0" w:color="auto"/>
            </w:tcBorders>
          </w:tcPr>
          <w:p w14:paraId="50303643" w14:textId="77777777" w:rsidR="00C91958" w:rsidRDefault="002E5ADB">
            <w:pPr>
              <w:rPr>
                <w:rFonts w:cs="Arial"/>
                <w:bCs/>
              </w:rPr>
            </w:pPr>
            <w:r>
              <w:rPr>
                <w:rFonts w:cs="Arial"/>
                <w:bCs/>
              </w:rPr>
              <w:t xml:space="preserve">Website of Lighthouse </w:t>
            </w:r>
          </w:p>
          <w:p w14:paraId="50303644" w14:textId="77777777" w:rsidR="00C91958" w:rsidRDefault="002E5ADB">
            <w:pPr>
              <w:rPr>
                <w:rFonts w:cs="Arial"/>
                <w:bCs/>
              </w:rPr>
            </w:pPr>
            <w:r>
              <w:rPr>
                <w:rFonts w:cs="Arial"/>
                <w:bCs/>
              </w:rPr>
              <w:t>(or website with good pictures)</w:t>
            </w:r>
          </w:p>
        </w:tc>
        <w:tc>
          <w:tcPr>
            <w:tcW w:w="3523" w:type="dxa"/>
            <w:gridSpan w:val="2"/>
            <w:tcBorders>
              <w:top w:val="single" w:sz="4" w:space="0" w:color="4F81BD" w:themeColor="accent1"/>
              <w:left w:val="single" w:sz="4" w:space="0" w:color="auto"/>
              <w:bottom w:val="single" w:sz="4" w:space="0" w:color="4F81BD" w:themeColor="accent1"/>
              <w:right w:val="single" w:sz="4" w:space="0" w:color="4F81BD" w:themeColor="accent1"/>
            </w:tcBorders>
          </w:tcPr>
          <w:p w14:paraId="50303645" w14:textId="77777777" w:rsidR="00C91958" w:rsidRDefault="00C91958">
            <w:pPr>
              <w:rPr>
                <w:rFonts w:cs="Arial"/>
                <w:color w:val="000000" w:themeColor="text1"/>
              </w:rPr>
            </w:pPr>
          </w:p>
        </w:tc>
      </w:tr>
      <w:tr w:rsidR="00C91958" w14:paraId="5030364A" w14:textId="77777777">
        <w:trPr>
          <w:trHeight w:val="429"/>
        </w:trPr>
        <w:tc>
          <w:tcPr>
            <w:tcW w:w="1535" w:type="dxa"/>
            <w:vMerge/>
            <w:tcBorders>
              <w:left w:val="single" w:sz="4" w:space="0" w:color="auto"/>
              <w:right w:val="single" w:sz="4" w:space="0" w:color="auto"/>
            </w:tcBorders>
            <w:vAlign w:val="center"/>
          </w:tcPr>
          <w:p w14:paraId="50303647" w14:textId="77777777" w:rsidR="00C91958" w:rsidRDefault="00C91958">
            <w:pPr>
              <w:jc w:val="center"/>
              <w:rPr>
                <w:rFonts w:eastAsia="SimSun" w:cs="Arial"/>
                <w:b/>
                <w:color w:val="31849B" w:themeColor="accent5" w:themeShade="BF"/>
                <w:lang w:val="en-US" w:eastAsia="zh-CN"/>
              </w:rPr>
            </w:pPr>
          </w:p>
        </w:tc>
        <w:tc>
          <w:tcPr>
            <w:tcW w:w="4796" w:type="dxa"/>
            <w:gridSpan w:val="2"/>
            <w:tcBorders>
              <w:top w:val="single" w:sz="4" w:space="0" w:color="auto"/>
              <w:left w:val="single" w:sz="4" w:space="0" w:color="auto"/>
              <w:bottom w:val="single" w:sz="4" w:space="0" w:color="auto"/>
              <w:right w:val="single" w:sz="4" w:space="0" w:color="auto"/>
            </w:tcBorders>
          </w:tcPr>
          <w:p w14:paraId="50303648" w14:textId="77777777" w:rsidR="00C91958" w:rsidRDefault="002E5ADB">
            <w:pPr>
              <w:rPr>
                <w:rFonts w:cs="Arial"/>
                <w:bCs/>
              </w:rPr>
            </w:pPr>
            <w:r>
              <w:rPr>
                <w:rFonts w:cs="Arial"/>
                <w:bCs/>
              </w:rPr>
              <w:t>Is Lighthouse Open to Public?</w:t>
            </w:r>
          </w:p>
        </w:tc>
        <w:tc>
          <w:tcPr>
            <w:tcW w:w="3523" w:type="dxa"/>
            <w:gridSpan w:val="2"/>
            <w:tcBorders>
              <w:top w:val="single" w:sz="4" w:space="0" w:color="4F81BD" w:themeColor="accent1"/>
              <w:left w:val="single" w:sz="4" w:space="0" w:color="auto"/>
              <w:bottom w:val="single" w:sz="4" w:space="0" w:color="4F81BD" w:themeColor="accent1"/>
              <w:right w:val="single" w:sz="4" w:space="0" w:color="4F81BD" w:themeColor="accent1"/>
            </w:tcBorders>
          </w:tcPr>
          <w:p w14:paraId="50303649" w14:textId="77777777" w:rsidR="00C91958" w:rsidRDefault="002E5ADB">
            <w:pPr>
              <w:rPr>
                <w:rFonts w:cs="Arial"/>
                <w:color w:val="000000" w:themeColor="text1"/>
              </w:rPr>
            </w:pPr>
            <w:r>
              <w:rPr>
                <w:rFonts w:eastAsiaTheme="minorHAnsi" w:cs="Arial"/>
                <w:i/>
                <w:color w:val="244061" w:themeColor="accent1" w:themeShade="80"/>
                <w:lang w:eastAsia="en-US"/>
              </w:rPr>
              <w:t>detail times</w:t>
            </w:r>
          </w:p>
        </w:tc>
      </w:tr>
      <w:tr w:rsidR="00C91958" w14:paraId="50303651" w14:textId="77777777">
        <w:trPr>
          <w:trHeight w:val="351"/>
        </w:trPr>
        <w:tc>
          <w:tcPr>
            <w:tcW w:w="1535" w:type="dxa"/>
            <w:vMerge w:val="restart"/>
            <w:tcBorders>
              <w:left w:val="single" w:sz="4" w:space="0" w:color="auto"/>
              <w:right w:val="single" w:sz="4" w:space="0" w:color="auto"/>
            </w:tcBorders>
            <w:vAlign w:val="center"/>
          </w:tcPr>
          <w:p w14:paraId="5030364B" w14:textId="77777777" w:rsidR="00C91958" w:rsidRDefault="002E5ADB">
            <w:pPr>
              <w:rPr>
                <w:rFonts w:cs="Arial"/>
                <w:b/>
                <w:color w:val="000000" w:themeColor="text1"/>
                <w:lang w:val="en-US" w:eastAsia="zh-CN"/>
              </w:rPr>
            </w:pPr>
            <w:r>
              <w:rPr>
                <w:rFonts w:cs="Arial"/>
                <w:b/>
                <w:color w:val="000000" w:themeColor="text1"/>
                <w:lang w:val="en-US" w:eastAsia="zh-CN"/>
              </w:rPr>
              <w:t>Contact Details</w:t>
            </w:r>
            <w:r>
              <w:rPr>
                <w:rFonts w:cs="Arial"/>
                <w:bCs/>
                <w:color w:val="000000" w:themeColor="text1"/>
                <w:lang w:val="en-US" w:eastAsia="zh-CN"/>
              </w:rPr>
              <w:t xml:space="preserve"> (of person and organisation submitting)</w:t>
            </w:r>
          </w:p>
        </w:tc>
        <w:tc>
          <w:tcPr>
            <w:tcW w:w="2432" w:type="dxa"/>
            <w:tcBorders>
              <w:top w:val="single" w:sz="4" w:space="0" w:color="auto"/>
              <w:left w:val="single" w:sz="4" w:space="0" w:color="auto"/>
              <w:bottom w:val="single" w:sz="4" w:space="0" w:color="auto"/>
              <w:right w:val="single" w:sz="4" w:space="0" w:color="auto"/>
            </w:tcBorders>
          </w:tcPr>
          <w:p w14:paraId="5030364C" w14:textId="77777777" w:rsidR="00C91958" w:rsidRDefault="002E5ADB">
            <w:pPr>
              <w:autoSpaceDE w:val="0"/>
              <w:autoSpaceDN w:val="0"/>
              <w:adjustRightInd w:val="0"/>
              <w:jc w:val="both"/>
              <w:rPr>
                <w:rFonts w:cs="Arial"/>
                <w:b/>
                <w:color w:val="244061" w:themeColor="accent1" w:themeShade="80"/>
              </w:rPr>
            </w:pPr>
            <w:r>
              <w:rPr>
                <w:rFonts w:cs="Arial"/>
                <w:b/>
                <w:color w:val="244061" w:themeColor="accent1" w:themeShade="80"/>
              </w:rPr>
              <w:t>Name</w:t>
            </w:r>
          </w:p>
          <w:p w14:paraId="5030364D" w14:textId="77777777" w:rsidR="00C91958" w:rsidRDefault="00C91958">
            <w:pPr>
              <w:autoSpaceDE w:val="0"/>
              <w:autoSpaceDN w:val="0"/>
              <w:adjustRightInd w:val="0"/>
              <w:jc w:val="both"/>
              <w:rPr>
                <w:rFonts w:cs="Arial"/>
                <w:b/>
                <w:color w:val="244061" w:themeColor="accent1" w:themeShade="80"/>
                <w:lang w:val="en-US" w:eastAsia="zh-CN"/>
              </w:rPr>
            </w:pPr>
          </w:p>
        </w:tc>
        <w:tc>
          <w:tcPr>
            <w:tcW w:w="2364" w:type="dxa"/>
            <w:tcBorders>
              <w:top w:val="single" w:sz="4" w:space="0" w:color="auto"/>
              <w:left w:val="single" w:sz="4" w:space="0" w:color="auto"/>
              <w:bottom w:val="single" w:sz="4" w:space="0" w:color="auto"/>
              <w:right w:val="single" w:sz="4" w:space="0" w:color="auto"/>
            </w:tcBorders>
          </w:tcPr>
          <w:p w14:paraId="5030364E" w14:textId="77777777" w:rsidR="00C91958" w:rsidRDefault="00C91958">
            <w:pPr>
              <w:autoSpaceDE w:val="0"/>
              <w:autoSpaceDN w:val="0"/>
              <w:adjustRightInd w:val="0"/>
              <w:jc w:val="both"/>
              <w:rPr>
                <w:rFonts w:cs="Arial"/>
                <w:b/>
                <w:color w:val="244061" w:themeColor="accent1" w:themeShade="80"/>
                <w:lang w:val="en-US" w:eastAsia="zh-CN"/>
              </w:rPr>
            </w:pPr>
          </w:p>
        </w:tc>
        <w:tc>
          <w:tcPr>
            <w:tcW w:w="2088" w:type="dxa"/>
            <w:tcBorders>
              <w:top w:val="single" w:sz="4" w:space="0" w:color="4F81BD" w:themeColor="accent1"/>
              <w:left w:val="single" w:sz="4" w:space="0" w:color="auto"/>
              <w:bottom w:val="single" w:sz="4" w:space="0" w:color="4F81BD" w:themeColor="accent1"/>
              <w:right w:val="single" w:sz="4" w:space="0" w:color="auto"/>
            </w:tcBorders>
          </w:tcPr>
          <w:p w14:paraId="5030364F" w14:textId="77777777" w:rsidR="00C91958" w:rsidRDefault="002E5ADB">
            <w:pPr>
              <w:autoSpaceDE w:val="0"/>
              <w:autoSpaceDN w:val="0"/>
              <w:adjustRightInd w:val="0"/>
              <w:jc w:val="both"/>
              <w:rPr>
                <w:rFonts w:cs="Arial"/>
                <w:b/>
                <w:color w:val="244061" w:themeColor="accent1" w:themeShade="80"/>
              </w:rPr>
            </w:pPr>
            <w:r>
              <w:rPr>
                <w:rFonts w:cs="Arial"/>
                <w:b/>
                <w:color w:val="244061" w:themeColor="accent1" w:themeShade="80"/>
              </w:rPr>
              <w:t>Position</w:t>
            </w:r>
          </w:p>
        </w:tc>
        <w:tc>
          <w:tcPr>
            <w:tcW w:w="1435" w:type="dxa"/>
            <w:tcBorders>
              <w:top w:val="single" w:sz="4" w:space="0" w:color="4F81BD" w:themeColor="accent1"/>
              <w:left w:val="single" w:sz="4" w:space="0" w:color="auto"/>
              <w:bottom w:val="single" w:sz="4" w:space="0" w:color="4F81BD" w:themeColor="accent1"/>
              <w:right w:val="single" w:sz="4" w:space="0" w:color="4F81BD" w:themeColor="accent1"/>
            </w:tcBorders>
          </w:tcPr>
          <w:p w14:paraId="50303650" w14:textId="77777777" w:rsidR="00C91958" w:rsidRDefault="00C91958">
            <w:pPr>
              <w:rPr>
                <w:rFonts w:cs="Arial"/>
                <w:bCs/>
              </w:rPr>
            </w:pPr>
          </w:p>
        </w:tc>
      </w:tr>
      <w:tr w:rsidR="00C91958" w14:paraId="50303658" w14:textId="77777777">
        <w:trPr>
          <w:trHeight w:val="429"/>
        </w:trPr>
        <w:tc>
          <w:tcPr>
            <w:tcW w:w="1535" w:type="dxa"/>
            <w:vMerge/>
            <w:tcBorders>
              <w:left w:val="single" w:sz="4" w:space="0" w:color="auto"/>
              <w:right w:val="single" w:sz="4" w:space="0" w:color="auto"/>
            </w:tcBorders>
            <w:vAlign w:val="center"/>
          </w:tcPr>
          <w:p w14:paraId="50303652" w14:textId="77777777" w:rsidR="00C91958" w:rsidRDefault="00C91958">
            <w:pPr>
              <w:jc w:val="center"/>
              <w:rPr>
                <w:rFonts w:eastAsia="SimSun" w:cs="Arial"/>
                <w:b/>
                <w:color w:val="31849B" w:themeColor="accent5" w:themeShade="BF"/>
                <w:lang w:val="en-US" w:eastAsia="zh-CN"/>
              </w:rPr>
            </w:pPr>
          </w:p>
        </w:tc>
        <w:tc>
          <w:tcPr>
            <w:tcW w:w="2432" w:type="dxa"/>
            <w:tcBorders>
              <w:top w:val="single" w:sz="4" w:space="0" w:color="auto"/>
              <w:left w:val="single" w:sz="4" w:space="0" w:color="auto"/>
              <w:bottom w:val="single" w:sz="4" w:space="0" w:color="auto"/>
              <w:right w:val="single" w:sz="4" w:space="0" w:color="auto"/>
            </w:tcBorders>
          </w:tcPr>
          <w:p w14:paraId="50303653" w14:textId="77777777" w:rsidR="00C91958" w:rsidRDefault="002E5ADB">
            <w:pPr>
              <w:autoSpaceDE w:val="0"/>
              <w:autoSpaceDN w:val="0"/>
              <w:adjustRightInd w:val="0"/>
              <w:jc w:val="both"/>
              <w:rPr>
                <w:rFonts w:cs="Arial"/>
                <w:b/>
                <w:color w:val="244061" w:themeColor="accent1" w:themeShade="80"/>
                <w:lang w:val="en-US" w:eastAsia="zh-CN"/>
              </w:rPr>
            </w:pPr>
            <w:r>
              <w:rPr>
                <w:rFonts w:cs="Arial"/>
                <w:b/>
                <w:color w:val="244061" w:themeColor="accent1" w:themeShade="80"/>
              </w:rPr>
              <w:t>Telephone</w:t>
            </w:r>
          </w:p>
        </w:tc>
        <w:tc>
          <w:tcPr>
            <w:tcW w:w="2364" w:type="dxa"/>
            <w:tcBorders>
              <w:top w:val="single" w:sz="4" w:space="0" w:color="auto"/>
              <w:left w:val="single" w:sz="4" w:space="0" w:color="auto"/>
              <w:bottom w:val="single" w:sz="4" w:space="0" w:color="auto"/>
              <w:right w:val="single" w:sz="4" w:space="0" w:color="auto"/>
            </w:tcBorders>
          </w:tcPr>
          <w:p w14:paraId="50303654" w14:textId="77777777" w:rsidR="00C91958" w:rsidRDefault="00C91958">
            <w:pPr>
              <w:autoSpaceDE w:val="0"/>
              <w:autoSpaceDN w:val="0"/>
              <w:adjustRightInd w:val="0"/>
              <w:jc w:val="both"/>
              <w:rPr>
                <w:rFonts w:cs="Arial"/>
                <w:b/>
                <w:color w:val="244061" w:themeColor="accent1" w:themeShade="80"/>
                <w:lang w:val="en-US" w:eastAsia="zh-CN"/>
              </w:rPr>
            </w:pPr>
          </w:p>
        </w:tc>
        <w:tc>
          <w:tcPr>
            <w:tcW w:w="2088" w:type="dxa"/>
            <w:tcBorders>
              <w:top w:val="single" w:sz="4" w:space="0" w:color="4F81BD" w:themeColor="accent1"/>
              <w:left w:val="single" w:sz="4" w:space="0" w:color="auto"/>
              <w:bottom w:val="single" w:sz="4" w:space="0" w:color="4F81BD" w:themeColor="accent1"/>
              <w:right w:val="single" w:sz="4" w:space="0" w:color="auto"/>
            </w:tcBorders>
          </w:tcPr>
          <w:p w14:paraId="50303655" w14:textId="77777777" w:rsidR="00C91958" w:rsidRDefault="002E5ADB">
            <w:pPr>
              <w:autoSpaceDE w:val="0"/>
              <w:autoSpaceDN w:val="0"/>
              <w:adjustRightInd w:val="0"/>
              <w:jc w:val="both"/>
              <w:rPr>
                <w:rFonts w:cs="Arial"/>
                <w:b/>
                <w:color w:val="244061" w:themeColor="accent1" w:themeShade="80"/>
              </w:rPr>
            </w:pPr>
            <w:r>
              <w:rPr>
                <w:rFonts w:cs="Arial"/>
                <w:b/>
                <w:color w:val="244061" w:themeColor="accent1" w:themeShade="80"/>
              </w:rPr>
              <w:t>Email</w:t>
            </w:r>
          </w:p>
          <w:p w14:paraId="50303656" w14:textId="77777777" w:rsidR="00C91958" w:rsidRDefault="00C91958">
            <w:pPr>
              <w:autoSpaceDE w:val="0"/>
              <w:autoSpaceDN w:val="0"/>
              <w:adjustRightInd w:val="0"/>
              <w:jc w:val="both"/>
              <w:rPr>
                <w:rFonts w:cs="Arial"/>
                <w:b/>
                <w:color w:val="244061" w:themeColor="accent1" w:themeShade="80"/>
              </w:rPr>
            </w:pPr>
          </w:p>
        </w:tc>
        <w:tc>
          <w:tcPr>
            <w:tcW w:w="1435" w:type="dxa"/>
            <w:tcBorders>
              <w:top w:val="single" w:sz="4" w:space="0" w:color="4F81BD" w:themeColor="accent1"/>
              <w:left w:val="single" w:sz="4" w:space="0" w:color="auto"/>
              <w:bottom w:val="single" w:sz="4" w:space="0" w:color="4F81BD" w:themeColor="accent1"/>
              <w:right w:val="single" w:sz="4" w:space="0" w:color="4F81BD" w:themeColor="accent1"/>
            </w:tcBorders>
          </w:tcPr>
          <w:p w14:paraId="50303657" w14:textId="77777777" w:rsidR="00C91958" w:rsidRDefault="00C91958">
            <w:pPr>
              <w:rPr>
                <w:rFonts w:cs="Arial"/>
                <w:bCs/>
              </w:rPr>
            </w:pPr>
          </w:p>
        </w:tc>
      </w:tr>
      <w:tr w:rsidR="00C91958" w14:paraId="5030365E" w14:textId="77777777">
        <w:trPr>
          <w:trHeight w:val="429"/>
        </w:trPr>
        <w:tc>
          <w:tcPr>
            <w:tcW w:w="1535" w:type="dxa"/>
            <w:vMerge/>
            <w:tcBorders>
              <w:left w:val="single" w:sz="4" w:space="0" w:color="auto"/>
              <w:right w:val="single" w:sz="4" w:space="0" w:color="auto"/>
            </w:tcBorders>
            <w:vAlign w:val="center"/>
          </w:tcPr>
          <w:p w14:paraId="50303659" w14:textId="77777777" w:rsidR="00C91958" w:rsidRDefault="00C91958">
            <w:pPr>
              <w:jc w:val="center"/>
              <w:rPr>
                <w:rFonts w:eastAsia="SimSun" w:cs="Arial"/>
                <w:b/>
                <w:color w:val="31849B" w:themeColor="accent5" w:themeShade="BF"/>
                <w:lang w:val="en-US" w:eastAsia="zh-CN"/>
              </w:rPr>
            </w:pPr>
          </w:p>
        </w:tc>
        <w:tc>
          <w:tcPr>
            <w:tcW w:w="2432" w:type="dxa"/>
            <w:tcBorders>
              <w:top w:val="single" w:sz="4" w:space="0" w:color="auto"/>
              <w:left w:val="single" w:sz="4" w:space="0" w:color="auto"/>
              <w:bottom w:val="single" w:sz="4" w:space="0" w:color="auto"/>
              <w:right w:val="single" w:sz="4" w:space="0" w:color="auto"/>
            </w:tcBorders>
          </w:tcPr>
          <w:p w14:paraId="5030365A" w14:textId="77777777" w:rsidR="00C91958" w:rsidRDefault="002E5ADB">
            <w:pPr>
              <w:autoSpaceDE w:val="0"/>
              <w:autoSpaceDN w:val="0"/>
              <w:adjustRightInd w:val="0"/>
              <w:jc w:val="both"/>
              <w:rPr>
                <w:rFonts w:cs="Arial"/>
                <w:b/>
                <w:color w:val="244061" w:themeColor="accent1" w:themeShade="80"/>
                <w:lang w:val="en-US" w:eastAsia="zh-CN"/>
              </w:rPr>
            </w:pPr>
            <w:r>
              <w:rPr>
                <w:rFonts w:cs="Arial"/>
                <w:b/>
                <w:color w:val="244061" w:themeColor="accent1" w:themeShade="80"/>
              </w:rPr>
              <w:t>Organisation</w:t>
            </w:r>
          </w:p>
        </w:tc>
        <w:tc>
          <w:tcPr>
            <w:tcW w:w="2364" w:type="dxa"/>
            <w:tcBorders>
              <w:top w:val="single" w:sz="4" w:space="0" w:color="auto"/>
              <w:left w:val="single" w:sz="4" w:space="0" w:color="auto"/>
              <w:bottom w:val="single" w:sz="4" w:space="0" w:color="auto"/>
              <w:right w:val="single" w:sz="4" w:space="0" w:color="auto"/>
            </w:tcBorders>
          </w:tcPr>
          <w:p w14:paraId="5030365B" w14:textId="77777777" w:rsidR="00C91958" w:rsidRDefault="00C91958">
            <w:pPr>
              <w:autoSpaceDE w:val="0"/>
              <w:autoSpaceDN w:val="0"/>
              <w:adjustRightInd w:val="0"/>
              <w:jc w:val="both"/>
              <w:rPr>
                <w:rFonts w:cs="Arial"/>
                <w:b/>
                <w:color w:val="244061" w:themeColor="accent1" w:themeShade="80"/>
                <w:lang w:val="en-US" w:eastAsia="zh-CN"/>
              </w:rPr>
            </w:pPr>
          </w:p>
        </w:tc>
        <w:tc>
          <w:tcPr>
            <w:tcW w:w="2088" w:type="dxa"/>
            <w:tcBorders>
              <w:top w:val="single" w:sz="4" w:space="0" w:color="4F81BD" w:themeColor="accent1"/>
              <w:left w:val="single" w:sz="4" w:space="0" w:color="auto"/>
              <w:bottom w:val="single" w:sz="4" w:space="0" w:color="4F81BD" w:themeColor="accent1"/>
              <w:right w:val="single" w:sz="4" w:space="0" w:color="auto"/>
            </w:tcBorders>
          </w:tcPr>
          <w:p w14:paraId="5030365C" w14:textId="77777777" w:rsidR="00C91958" w:rsidRDefault="002E5ADB">
            <w:pPr>
              <w:autoSpaceDE w:val="0"/>
              <w:autoSpaceDN w:val="0"/>
              <w:adjustRightInd w:val="0"/>
              <w:jc w:val="both"/>
              <w:rPr>
                <w:rFonts w:cs="Arial"/>
                <w:b/>
                <w:color w:val="244061" w:themeColor="accent1" w:themeShade="80"/>
              </w:rPr>
            </w:pPr>
            <w:r>
              <w:rPr>
                <w:rFonts w:cs="Arial"/>
                <w:b/>
                <w:color w:val="244061" w:themeColor="accent1" w:themeShade="80"/>
              </w:rPr>
              <w:t>Office Address</w:t>
            </w:r>
          </w:p>
        </w:tc>
        <w:tc>
          <w:tcPr>
            <w:tcW w:w="1435" w:type="dxa"/>
            <w:tcBorders>
              <w:top w:val="single" w:sz="4" w:space="0" w:color="4F81BD" w:themeColor="accent1"/>
              <w:left w:val="single" w:sz="4" w:space="0" w:color="auto"/>
              <w:bottom w:val="single" w:sz="4" w:space="0" w:color="4F81BD" w:themeColor="accent1"/>
              <w:right w:val="single" w:sz="4" w:space="0" w:color="4F81BD" w:themeColor="accent1"/>
            </w:tcBorders>
          </w:tcPr>
          <w:p w14:paraId="5030365D" w14:textId="77777777" w:rsidR="00C91958" w:rsidRDefault="00C91958">
            <w:pPr>
              <w:rPr>
                <w:rFonts w:cs="Arial"/>
                <w:bCs/>
              </w:rPr>
            </w:pPr>
          </w:p>
        </w:tc>
      </w:tr>
      <w:tr w:rsidR="00C91958" w14:paraId="50303664" w14:textId="77777777">
        <w:trPr>
          <w:trHeight w:val="464"/>
        </w:trPr>
        <w:tc>
          <w:tcPr>
            <w:tcW w:w="1535" w:type="dxa"/>
            <w:tcBorders>
              <w:left w:val="single" w:sz="4" w:space="0" w:color="auto"/>
              <w:right w:val="single" w:sz="4" w:space="0" w:color="auto"/>
            </w:tcBorders>
            <w:vAlign w:val="center"/>
          </w:tcPr>
          <w:p w14:paraId="5030365F" w14:textId="77777777" w:rsidR="00C91958" w:rsidRDefault="00C91958">
            <w:pPr>
              <w:jc w:val="center"/>
              <w:rPr>
                <w:rFonts w:eastAsia="SimSun" w:cs="Arial"/>
                <w:b/>
                <w:color w:val="31849B" w:themeColor="accent5" w:themeShade="BF"/>
                <w:lang w:val="en-US" w:eastAsia="zh-CN"/>
              </w:rPr>
            </w:pPr>
          </w:p>
        </w:tc>
        <w:tc>
          <w:tcPr>
            <w:tcW w:w="2432" w:type="dxa"/>
            <w:vMerge w:val="restart"/>
            <w:tcBorders>
              <w:top w:val="single" w:sz="4" w:space="0" w:color="auto"/>
              <w:left w:val="single" w:sz="4" w:space="0" w:color="auto"/>
              <w:right w:val="single" w:sz="4" w:space="0" w:color="auto"/>
            </w:tcBorders>
            <w:vAlign w:val="center"/>
          </w:tcPr>
          <w:p w14:paraId="50303660" w14:textId="77777777" w:rsidR="00C91958" w:rsidRDefault="002E5ADB">
            <w:pPr>
              <w:rPr>
                <w:rFonts w:cs="Arial"/>
                <w:b/>
                <w:color w:val="244061" w:themeColor="accent1" w:themeShade="80"/>
              </w:rPr>
            </w:pPr>
            <w:r>
              <w:rPr>
                <w:rFonts w:cs="Arial"/>
                <w:b/>
                <w:color w:val="244061" w:themeColor="accent1" w:themeShade="80"/>
              </w:rPr>
              <w:t xml:space="preserve">Intrinsic Heritage </w:t>
            </w:r>
            <w:r>
              <w:rPr>
                <w:rFonts w:cs="Arial"/>
                <w:b/>
                <w:color w:val="244061" w:themeColor="accent1" w:themeShade="80"/>
              </w:rPr>
              <w:t>Interest of the Lighthouse</w:t>
            </w:r>
          </w:p>
          <w:p w14:paraId="50303661" w14:textId="77777777" w:rsidR="00C91958" w:rsidRDefault="00C91958">
            <w:pPr>
              <w:rPr>
                <w:rFonts w:eastAsia="SimSun" w:cs="Arial"/>
                <w:b/>
                <w:color w:val="244061" w:themeColor="accent1" w:themeShade="80"/>
                <w:lang w:val="en-US" w:eastAsia="zh-CN"/>
              </w:rPr>
            </w:pPr>
          </w:p>
        </w:tc>
        <w:tc>
          <w:tcPr>
            <w:tcW w:w="2364" w:type="dxa"/>
            <w:tcBorders>
              <w:top w:val="single" w:sz="4" w:space="0" w:color="auto"/>
              <w:left w:val="single" w:sz="4" w:space="0" w:color="auto"/>
              <w:bottom w:val="single" w:sz="4" w:space="0" w:color="auto"/>
              <w:right w:val="single" w:sz="4" w:space="0" w:color="auto"/>
            </w:tcBorders>
            <w:vAlign w:val="center"/>
          </w:tcPr>
          <w:p w14:paraId="50303662" w14:textId="77777777" w:rsidR="00C91958" w:rsidRDefault="002E5ADB">
            <w:pPr>
              <w:spacing w:line="200" w:lineRule="exact"/>
              <w:rPr>
                <w:rFonts w:cs="Arial"/>
                <w:color w:val="000000" w:themeColor="text1"/>
              </w:rPr>
            </w:pPr>
            <w:r>
              <w:rPr>
                <w:rFonts w:eastAsia="SimSun" w:cs="Arial"/>
                <w:lang w:val="en-US" w:eastAsia="zh-CN" w:bidi="zh-CN"/>
              </w:rPr>
              <w:t>Architecture</w:t>
            </w:r>
          </w:p>
        </w:tc>
        <w:tc>
          <w:tcPr>
            <w:tcW w:w="3523" w:type="dxa"/>
            <w:gridSpan w:val="2"/>
            <w:tcBorders>
              <w:top w:val="single" w:sz="4" w:space="0" w:color="auto"/>
              <w:left w:val="single" w:sz="4" w:space="0" w:color="auto"/>
              <w:bottom w:val="single" w:sz="4" w:space="0" w:color="auto"/>
              <w:right w:val="single" w:sz="4" w:space="0" w:color="auto"/>
            </w:tcBorders>
          </w:tcPr>
          <w:p w14:paraId="50303663" w14:textId="77777777" w:rsidR="00C91958" w:rsidRDefault="00C91958">
            <w:pPr>
              <w:rPr>
                <w:rFonts w:cs="Arial"/>
                <w:color w:val="000000" w:themeColor="text1"/>
              </w:rPr>
            </w:pPr>
          </w:p>
        </w:tc>
      </w:tr>
      <w:tr w:rsidR="00C91958" w14:paraId="5030366A" w14:textId="77777777">
        <w:trPr>
          <w:trHeight w:val="464"/>
        </w:trPr>
        <w:tc>
          <w:tcPr>
            <w:tcW w:w="1535" w:type="dxa"/>
            <w:vMerge w:val="restart"/>
            <w:tcBorders>
              <w:left w:val="single" w:sz="4" w:space="0" w:color="auto"/>
              <w:right w:val="single" w:sz="4" w:space="0" w:color="auto"/>
            </w:tcBorders>
            <w:vAlign w:val="center"/>
          </w:tcPr>
          <w:p w14:paraId="50303665" w14:textId="77777777" w:rsidR="00C91958" w:rsidRDefault="002E5ADB">
            <w:pPr>
              <w:rPr>
                <w:rFonts w:cs="Arial"/>
                <w:b/>
                <w:color w:val="000000" w:themeColor="text1"/>
                <w:lang w:val="en-US" w:eastAsia="zh-CN"/>
              </w:rPr>
            </w:pPr>
            <w:r>
              <w:rPr>
                <w:rFonts w:cs="Arial"/>
                <w:b/>
                <w:color w:val="000000" w:themeColor="text1"/>
                <w:lang w:val="en-US" w:eastAsia="zh-CN"/>
              </w:rPr>
              <w:t>Reasons for Nomination</w:t>
            </w:r>
          </w:p>
          <w:p w14:paraId="50303666" w14:textId="77777777" w:rsidR="00C91958" w:rsidRDefault="00C91958">
            <w:pPr>
              <w:jc w:val="center"/>
              <w:rPr>
                <w:rFonts w:eastAsia="SimSun" w:cs="Arial"/>
                <w:b/>
                <w:color w:val="31849B" w:themeColor="accent5" w:themeShade="BF"/>
                <w:lang w:val="en-US" w:eastAsia="zh-CN"/>
              </w:rPr>
            </w:pPr>
          </w:p>
        </w:tc>
        <w:tc>
          <w:tcPr>
            <w:tcW w:w="2432" w:type="dxa"/>
            <w:vMerge/>
            <w:tcBorders>
              <w:left w:val="single" w:sz="4" w:space="0" w:color="auto"/>
              <w:right w:val="single" w:sz="4" w:space="0" w:color="auto"/>
            </w:tcBorders>
            <w:vAlign w:val="center"/>
          </w:tcPr>
          <w:p w14:paraId="50303667" w14:textId="77777777" w:rsidR="00C91958" w:rsidRDefault="00C91958">
            <w:pPr>
              <w:rPr>
                <w:rFonts w:eastAsia="SimSun" w:cs="Arial"/>
                <w:b/>
                <w:color w:val="244061" w:themeColor="accent1" w:themeShade="80"/>
                <w:lang w:val="en-US" w:eastAsia="zh-CN"/>
              </w:rPr>
            </w:pPr>
          </w:p>
        </w:tc>
        <w:tc>
          <w:tcPr>
            <w:tcW w:w="2364" w:type="dxa"/>
            <w:tcBorders>
              <w:top w:val="single" w:sz="4" w:space="0" w:color="auto"/>
              <w:left w:val="single" w:sz="4" w:space="0" w:color="auto"/>
              <w:bottom w:val="single" w:sz="4" w:space="0" w:color="auto"/>
              <w:right w:val="single" w:sz="4" w:space="0" w:color="auto"/>
            </w:tcBorders>
            <w:vAlign w:val="center"/>
          </w:tcPr>
          <w:p w14:paraId="50303668" w14:textId="77777777" w:rsidR="00C91958" w:rsidRDefault="002E5ADB">
            <w:pPr>
              <w:rPr>
                <w:rFonts w:cs="Arial"/>
                <w:color w:val="000000" w:themeColor="text1"/>
              </w:rPr>
            </w:pPr>
            <w:r>
              <w:rPr>
                <w:rFonts w:eastAsia="SimSun" w:cs="Arial"/>
                <w:lang w:val="en-US" w:eastAsia="zh-CN" w:bidi="zh-CN"/>
              </w:rPr>
              <w:t>Historic importance</w:t>
            </w:r>
          </w:p>
        </w:tc>
        <w:tc>
          <w:tcPr>
            <w:tcW w:w="3523" w:type="dxa"/>
            <w:gridSpan w:val="2"/>
            <w:tcBorders>
              <w:top w:val="single" w:sz="4" w:space="0" w:color="auto"/>
              <w:left w:val="single" w:sz="4" w:space="0" w:color="auto"/>
              <w:bottom w:val="single" w:sz="4" w:space="0" w:color="auto"/>
              <w:right w:val="single" w:sz="4" w:space="0" w:color="auto"/>
            </w:tcBorders>
          </w:tcPr>
          <w:p w14:paraId="50303669" w14:textId="77777777" w:rsidR="00C91958" w:rsidRDefault="00C91958">
            <w:pPr>
              <w:rPr>
                <w:rFonts w:cs="Arial"/>
                <w:color w:val="000000" w:themeColor="text1"/>
              </w:rPr>
            </w:pPr>
          </w:p>
        </w:tc>
      </w:tr>
      <w:tr w:rsidR="00C91958" w14:paraId="5030366F" w14:textId="77777777">
        <w:trPr>
          <w:trHeight w:val="464"/>
        </w:trPr>
        <w:tc>
          <w:tcPr>
            <w:tcW w:w="1535" w:type="dxa"/>
            <w:vMerge/>
            <w:tcBorders>
              <w:left w:val="single" w:sz="4" w:space="0" w:color="auto"/>
              <w:right w:val="single" w:sz="4" w:space="0" w:color="auto"/>
            </w:tcBorders>
            <w:vAlign w:val="center"/>
          </w:tcPr>
          <w:p w14:paraId="5030366B" w14:textId="77777777" w:rsidR="00C91958" w:rsidRDefault="00C91958">
            <w:pPr>
              <w:jc w:val="center"/>
              <w:rPr>
                <w:rFonts w:eastAsia="SimSun" w:cs="Arial"/>
                <w:b/>
                <w:color w:val="31849B" w:themeColor="accent5" w:themeShade="BF"/>
                <w:lang w:val="en-US" w:eastAsia="zh-CN"/>
              </w:rPr>
            </w:pPr>
          </w:p>
        </w:tc>
        <w:tc>
          <w:tcPr>
            <w:tcW w:w="2432" w:type="dxa"/>
            <w:vMerge/>
            <w:tcBorders>
              <w:left w:val="single" w:sz="4" w:space="0" w:color="auto"/>
              <w:right w:val="single" w:sz="4" w:space="0" w:color="auto"/>
            </w:tcBorders>
            <w:vAlign w:val="center"/>
          </w:tcPr>
          <w:p w14:paraId="5030366C" w14:textId="77777777" w:rsidR="00C91958" w:rsidRDefault="00C91958">
            <w:pPr>
              <w:rPr>
                <w:rFonts w:cs="Arial"/>
                <w:b/>
                <w:color w:val="244061" w:themeColor="accent1" w:themeShade="80"/>
              </w:rPr>
            </w:pPr>
          </w:p>
        </w:tc>
        <w:tc>
          <w:tcPr>
            <w:tcW w:w="2364" w:type="dxa"/>
            <w:tcBorders>
              <w:top w:val="single" w:sz="4" w:space="0" w:color="auto"/>
              <w:left w:val="single" w:sz="4" w:space="0" w:color="auto"/>
              <w:bottom w:val="single" w:sz="4" w:space="0" w:color="auto"/>
              <w:right w:val="single" w:sz="4" w:space="0" w:color="auto"/>
            </w:tcBorders>
            <w:vAlign w:val="center"/>
          </w:tcPr>
          <w:p w14:paraId="5030366D" w14:textId="77777777" w:rsidR="00C91958" w:rsidRDefault="002E5ADB">
            <w:pPr>
              <w:rPr>
                <w:rFonts w:cs="Arial"/>
                <w:color w:val="000000" w:themeColor="text1"/>
              </w:rPr>
            </w:pPr>
            <w:r>
              <w:rPr>
                <w:rFonts w:eastAsia="SimSun" w:cs="Arial"/>
                <w:lang w:val="en-US" w:eastAsia="zh-CN" w:bidi="zh-CN"/>
              </w:rPr>
              <w:t>Influence on world architectural culture</w:t>
            </w:r>
          </w:p>
        </w:tc>
        <w:tc>
          <w:tcPr>
            <w:tcW w:w="3523" w:type="dxa"/>
            <w:gridSpan w:val="2"/>
            <w:tcBorders>
              <w:top w:val="single" w:sz="4" w:space="0" w:color="auto"/>
              <w:left w:val="single" w:sz="4" w:space="0" w:color="auto"/>
              <w:bottom w:val="single" w:sz="4" w:space="0" w:color="auto"/>
              <w:right w:val="single" w:sz="4" w:space="0" w:color="auto"/>
            </w:tcBorders>
          </w:tcPr>
          <w:p w14:paraId="5030366E" w14:textId="77777777" w:rsidR="00C91958" w:rsidRDefault="00C91958">
            <w:pPr>
              <w:rPr>
                <w:rFonts w:cs="Arial"/>
                <w:color w:val="000000" w:themeColor="text1"/>
              </w:rPr>
            </w:pPr>
          </w:p>
        </w:tc>
      </w:tr>
      <w:tr w:rsidR="00C91958" w14:paraId="50303674" w14:textId="77777777">
        <w:trPr>
          <w:trHeight w:val="464"/>
        </w:trPr>
        <w:tc>
          <w:tcPr>
            <w:tcW w:w="1535" w:type="dxa"/>
            <w:vMerge/>
            <w:tcBorders>
              <w:left w:val="single" w:sz="4" w:space="0" w:color="auto"/>
              <w:right w:val="single" w:sz="4" w:space="0" w:color="auto"/>
            </w:tcBorders>
            <w:vAlign w:val="center"/>
          </w:tcPr>
          <w:p w14:paraId="50303670" w14:textId="77777777" w:rsidR="00C91958" w:rsidRDefault="00C91958">
            <w:pPr>
              <w:jc w:val="center"/>
              <w:rPr>
                <w:rFonts w:eastAsia="SimSun" w:cs="Arial"/>
                <w:b/>
                <w:color w:val="31849B" w:themeColor="accent5" w:themeShade="BF"/>
                <w:lang w:val="en-US" w:eastAsia="zh-CN"/>
              </w:rPr>
            </w:pPr>
          </w:p>
        </w:tc>
        <w:tc>
          <w:tcPr>
            <w:tcW w:w="2432" w:type="dxa"/>
            <w:vMerge/>
            <w:tcBorders>
              <w:left w:val="single" w:sz="4" w:space="0" w:color="auto"/>
              <w:right w:val="single" w:sz="4" w:space="0" w:color="auto"/>
            </w:tcBorders>
            <w:vAlign w:val="center"/>
          </w:tcPr>
          <w:p w14:paraId="50303671" w14:textId="77777777" w:rsidR="00C91958" w:rsidRDefault="00C91958">
            <w:pPr>
              <w:rPr>
                <w:rFonts w:cs="Arial"/>
                <w:b/>
                <w:color w:val="244061" w:themeColor="accent1" w:themeShade="80"/>
              </w:rPr>
            </w:pPr>
          </w:p>
        </w:tc>
        <w:tc>
          <w:tcPr>
            <w:tcW w:w="2364" w:type="dxa"/>
            <w:tcBorders>
              <w:top w:val="single" w:sz="4" w:space="0" w:color="auto"/>
              <w:left w:val="single" w:sz="4" w:space="0" w:color="auto"/>
              <w:bottom w:val="single" w:sz="4" w:space="0" w:color="auto"/>
              <w:right w:val="single" w:sz="4" w:space="0" w:color="auto"/>
            </w:tcBorders>
            <w:vAlign w:val="center"/>
          </w:tcPr>
          <w:p w14:paraId="50303672" w14:textId="77777777" w:rsidR="00C91958" w:rsidRDefault="002E5ADB">
            <w:pPr>
              <w:rPr>
                <w:rFonts w:cs="Arial"/>
                <w:color w:val="000000" w:themeColor="text1"/>
              </w:rPr>
            </w:pPr>
            <w:r>
              <w:rPr>
                <w:rFonts w:eastAsia="SimSun" w:cs="Arial"/>
                <w:color w:val="000000" w:themeColor="text1"/>
                <w:lang w:val="en-US" w:eastAsia="zh-CN" w:bidi="zh-CN"/>
              </w:rPr>
              <w:t>Outstanding</w:t>
            </w:r>
          </w:p>
        </w:tc>
        <w:tc>
          <w:tcPr>
            <w:tcW w:w="3523" w:type="dxa"/>
            <w:gridSpan w:val="2"/>
            <w:tcBorders>
              <w:top w:val="single" w:sz="4" w:space="0" w:color="auto"/>
              <w:left w:val="single" w:sz="4" w:space="0" w:color="auto"/>
              <w:bottom w:val="single" w:sz="4" w:space="0" w:color="auto"/>
              <w:right w:val="single" w:sz="4" w:space="0" w:color="auto"/>
            </w:tcBorders>
          </w:tcPr>
          <w:p w14:paraId="50303673" w14:textId="77777777" w:rsidR="00C91958" w:rsidRDefault="00C91958">
            <w:pPr>
              <w:rPr>
                <w:rFonts w:cs="Arial"/>
                <w:color w:val="000000" w:themeColor="text1"/>
              </w:rPr>
            </w:pPr>
          </w:p>
        </w:tc>
      </w:tr>
      <w:tr w:rsidR="00C91958" w14:paraId="50303679" w14:textId="77777777">
        <w:trPr>
          <w:trHeight w:val="464"/>
        </w:trPr>
        <w:tc>
          <w:tcPr>
            <w:tcW w:w="1535" w:type="dxa"/>
            <w:vMerge/>
            <w:tcBorders>
              <w:left w:val="single" w:sz="4" w:space="0" w:color="auto"/>
              <w:right w:val="single" w:sz="4" w:space="0" w:color="auto"/>
            </w:tcBorders>
            <w:vAlign w:val="center"/>
          </w:tcPr>
          <w:p w14:paraId="50303675" w14:textId="77777777" w:rsidR="00C91958" w:rsidRDefault="00C91958">
            <w:pPr>
              <w:jc w:val="center"/>
              <w:rPr>
                <w:rFonts w:eastAsia="SimSun" w:cs="Arial"/>
                <w:b/>
                <w:color w:val="31849B" w:themeColor="accent5" w:themeShade="BF"/>
                <w:lang w:val="en-US" w:eastAsia="zh-CN"/>
              </w:rPr>
            </w:pPr>
          </w:p>
        </w:tc>
        <w:tc>
          <w:tcPr>
            <w:tcW w:w="2432" w:type="dxa"/>
            <w:vMerge/>
            <w:tcBorders>
              <w:left w:val="single" w:sz="4" w:space="0" w:color="auto"/>
              <w:bottom w:val="single" w:sz="4" w:space="0" w:color="000000"/>
              <w:right w:val="single" w:sz="4" w:space="0" w:color="auto"/>
            </w:tcBorders>
            <w:vAlign w:val="center"/>
          </w:tcPr>
          <w:p w14:paraId="50303676" w14:textId="77777777" w:rsidR="00C91958" w:rsidRDefault="00C91958">
            <w:pPr>
              <w:rPr>
                <w:rFonts w:cs="Arial"/>
                <w:b/>
                <w:color w:val="244061" w:themeColor="accent1" w:themeShade="80"/>
              </w:rPr>
            </w:pPr>
          </w:p>
        </w:tc>
        <w:tc>
          <w:tcPr>
            <w:tcW w:w="2364" w:type="dxa"/>
            <w:tcBorders>
              <w:top w:val="single" w:sz="4" w:space="0" w:color="auto"/>
              <w:left w:val="single" w:sz="4" w:space="0" w:color="auto"/>
              <w:bottom w:val="single" w:sz="4" w:space="0" w:color="000000"/>
              <w:right w:val="single" w:sz="4" w:space="0" w:color="auto"/>
            </w:tcBorders>
            <w:vAlign w:val="center"/>
          </w:tcPr>
          <w:p w14:paraId="50303677" w14:textId="77777777" w:rsidR="00C91958" w:rsidRDefault="002E5ADB">
            <w:pPr>
              <w:rPr>
                <w:rFonts w:cs="Arial"/>
                <w:color w:val="000000" w:themeColor="text1"/>
              </w:rPr>
            </w:pPr>
            <w:r>
              <w:rPr>
                <w:rFonts w:eastAsia="SimSun" w:cs="Arial"/>
                <w:color w:val="000000" w:themeColor="text1"/>
                <w:lang w:val="en-US" w:eastAsia="zh-CN" w:bidi="zh-CN"/>
              </w:rPr>
              <w:t>World lighthouse</w:t>
            </w:r>
          </w:p>
        </w:tc>
        <w:tc>
          <w:tcPr>
            <w:tcW w:w="3523" w:type="dxa"/>
            <w:gridSpan w:val="2"/>
            <w:tcBorders>
              <w:top w:val="single" w:sz="4" w:space="0" w:color="auto"/>
              <w:left w:val="single" w:sz="4" w:space="0" w:color="auto"/>
              <w:bottom w:val="single" w:sz="4" w:space="0" w:color="auto"/>
              <w:right w:val="single" w:sz="4" w:space="0" w:color="auto"/>
            </w:tcBorders>
          </w:tcPr>
          <w:p w14:paraId="50303678" w14:textId="77777777" w:rsidR="00C91958" w:rsidRDefault="00C91958">
            <w:pPr>
              <w:rPr>
                <w:rFonts w:cs="Arial"/>
                <w:color w:val="000000" w:themeColor="text1"/>
              </w:rPr>
            </w:pPr>
          </w:p>
        </w:tc>
      </w:tr>
      <w:tr w:rsidR="00C91958" w14:paraId="5030367F" w14:textId="77777777">
        <w:trPr>
          <w:trHeight w:val="464"/>
        </w:trPr>
        <w:tc>
          <w:tcPr>
            <w:tcW w:w="1535" w:type="dxa"/>
            <w:vMerge/>
            <w:tcBorders>
              <w:left w:val="single" w:sz="4" w:space="0" w:color="auto"/>
              <w:right w:val="single" w:sz="4" w:space="0" w:color="auto"/>
            </w:tcBorders>
            <w:vAlign w:val="center"/>
          </w:tcPr>
          <w:p w14:paraId="5030367A" w14:textId="77777777" w:rsidR="00C91958" w:rsidRDefault="00C91958">
            <w:pPr>
              <w:jc w:val="center"/>
              <w:rPr>
                <w:rFonts w:eastAsia="SimSun" w:cs="Arial"/>
                <w:b/>
                <w:color w:val="31849B" w:themeColor="accent5" w:themeShade="BF"/>
                <w:lang w:val="en-US" w:eastAsia="zh-CN"/>
              </w:rPr>
            </w:pPr>
          </w:p>
        </w:tc>
        <w:tc>
          <w:tcPr>
            <w:tcW w:w="2432" w:type="dxa"/>
            <w:vMerge w:val="restart"/>
            <w:tcBorders>
              <w:top w:val="single" w:sz="4" w:space="0" w:color="000000"/>
              <w:left w:val="single" w:sz="4" w:space="0" w:color="auto"/>
              <w:right w:val="single" w:sz="4" w:space="0" w:color="auto"/>
            </w:tcBorders>
            <w:vAlign w:val="center"/>
          </w:tcPr>
          <w:p w14:paraId="5030367B" w14:textId="77777777" w:rsidR="00C91958" w:rsidRDefault="002E5ADB">
            <w:pPr>
              <w:autoSpaceDE w:val="0"/>
              <w:autoSpaceDN w:val="0"/>
              <w:adjustRightInd w:val="0"/>
              <w:rPr>
                <w:rFonts w:cs="Arial"/>
                <w:b/>
                <w:color w:val="244061" w:themeColor="accent1" w:themeShade="80"/>
              </w:rPr>
            </w:pPr>
            <w:r>
              <w:rPr>
                <w:rFonts w:cs="Arial"/>
                <w:b/>
                <w:color w:val="244061" w:themeColor="accent1" w:themeShade="80"/>
              </w:rPr>
              <w:t>Conservation</w:t>
            </w:r>
          </w:p>
          <w:p w14:paraId="5030367C" w14:textId="77777777" w:rsidR="00C91958" w:rsidRDefault="00C91958">
            <w:pPr>
              <w:rPr>
                <w:rFonts w:cs="Arial"/>
                <w:b/>
                <w:color w:val="244061" w:themeColor="accent1" w:themeShade="80"/>
              </w:rPr>
            </w:pPr>
          </w:p>
        </w:tc>
        <w:tc>
          <w:tcPr>
            <w:tcW w:w="2364" w:type="dxa"/>
            <w:tcBorders>
              <w:top w:val="single" w:sz="4" w:space="0" w:color="000000"/>
              <w:left w:val="single" w:sz="4" w:space="0" w:color="auto"/>
              <w:bottom w:val="single" w:sz="4" w:space="0" w:color="auto"/>
              <w:right w:val="single" w:sz="4" w:space="0" w:color="auto"/>
            </w:tcBorders>
            <w:vAlign w:val="center"/>
          </w:tcPr>
          <w:p w14:paraId="5030367D" w14:textId="77777777" w:rsidR="00C91958" w:rsidRDefault="002E5ADB">
            <w:pPr>
              <w:rPr>
                <w:rFonts w:eastAsia="SimSun" w:cs="Arial"/>
                <w:color w:val="000000" w:themeColor="text1"/>
                <w:lang w:val="en-US" w:eastAsia="zh-CN" w:bidi="zh-CN"/>
              </w:rPr>
            </w:pPr>
            <w:r>
              <w:rPr>
                <w:rFonts w:eastAsia="SimSun" w:cs="Arial"/>
                <w:color w:val="000000" w:themeColor="text1"/>
                <w:lang w:val="en-US" w:eastAsia="zh-CN" w:bidi="zh-CN"/>
              </w:rPr>
              <w:t>Protection status</w:t>
            </w:r>
          </w:p>
        </w:tc>
        <w:tc>
          <w:tcPr>
            <w:tcW w:w="3523" w:type="dxa"/>
            <w:gridSpan w:val="2"/>
            <w:tcBorders>
              <w:top w:val="single" w:sz="4" w:space="0" w:color="auto"/>
              <w:left w:val="single" w:sz="4" w:space="0" w:color="auto"/>
              <w:bottom w:val="single" w:sz="4" w:space="0" w:color="auto"/>
              <w:right w:val="single" w:sz="4" w:space="0" w:color="auto"/>
            </w:tcBorders>
          </w:tcPr>
          <w:p w14:paraId="5030367E" w14:textId="77777777" w:rsidR="00C91958" w:rsidRDefault="00C91958">
            <w:pPr>
              <w:rPr>
                <w:rFonts w:cs="Arial"/>
                <w:color w:val="000000" w:themeColor="text1"/>
              </w:rPr>
            </w:pPr>
          </w:p>
        </w:tc>
      </w:tr>
      <w:tr w:rsidR="00C91958" w14:paraId="50303684" w14:textId="77777777">
        <w:trPr>
          <w:trHeight w:val="464"/>
        </w:trPr>
        <w:tc>
          <w:tcPr>
            <w:tcW w:w="1535" w:type="dxa"/>
            <w:vMerge/>
            <w:tcBorders>
              <w:left w:val="single" w:sz="4" w:space="0" w:color="auto"/>
              <w:right w:val="single" w:sz="4" w:space="0" w:color="auto"/>
            </w:tcBorders>
            <w:vAlign w:val="center"/>
          </w:tcPr>
          <w:p w14:paraId="50303680" w14:textId="77777777" w:rsidR="00C91958" w:rsidRDefault="00C91958">
            <w:pPr>
              <w:jc w:val="center"/>
              <w:rPr>
                <w:rFonts w:eastAsia="SimSun" w:cs="Arial"/>
                <w:b/>
                <w:color w:val="31849B" w:themeColor="accent5" w:themeShade="BF"/>
                <w:lang w:val="en-US" w:eastAsia="zh-CN"/>
              </w:rPr>
            </w:pPr>
          </w:p>
        </w:tc>
        <w:tc>
          <w:tcPr>
            <w:tcW w:w="2432" w:type="dxa"/>
            <w:vMerge/>
            <w:tcBorders>
              <w:left w:val="single" w:sz="4" w:space="0" w:color="auto"/>
              <w:bottom w:val="single" w:sz="4" w:space="0" w:color="000000"/>
              <w:right w:val="single" w:sz="4" w:space="0" w:color="auto"/>
            </w:tcBorders>
            <w:vAlign w:val="center"/>
          </w:tcPr>
          <w:p w14:paraId="50303681" w14:textId="77777777" w:rsidR="00C91958" w:rsidRDefault="00C91958">
            <w:pPr>
              <w:rPr>
                <w:rFonts w:cs="Arial"/>
                <w:b/>
                <w:color w:val="244061" w:themeColor="accent1" w:themeShade="80"/>
              </w:rPr>
            </w:pPr>
          </w:p>
        </w:tc>
        <w:tc>
          <w:tcPr>
            <w:tcW w:w="2364" w:type="dxa"/>
            <w:tcBorders>
              <w:top w:val="single" w:sz="4" w:space="0" w:color="auto"/>
              <w:left w:val="single" w:sz="4" w:space="0" w:color="auto"/>
              <w:bottom w:val="single" w:sz="4" w:space="0" w:color="000000"/>
              <w:right w:val="single" w:sz="4" w:space="0" w:color="auto"/>
            </w:tcBorders>
            <w:vAlign w:val="center"/>
          </w:tcPr>
          <w:p w14:paraId="50303682" w14:textId="77777777" w:rsidR="00C91958" w:rsidRDefault="002E5ADB">
            <w:pPr>
              <w:spacing w:line="200" w:lineRule="exact"/>
              <w:rPr>
                <w:rFonts w:eastAsia="SimSun" w:cs="Arial"/>
                <w:color w:val="000000" w:themeColor="text1"/>
                <w:lang w:val="en-US" w:eastAsia="zh-CN" w:bidi="zh-CN"/>
              </w:rPr>
            </w:pPr>
            <w:r>
              <w:rPr>
                <w:rFonts w:eastAsia="SimSun" w:cs="Arial"/>
                <w:color w:val="000000" w:themeColor="text1"/>
                <w:lang w:val="en-US" w:eastAsia="zh-CN" w:bidi="zh-CN"/>
              </w:rPr>
              <w:t xml:space="preserve"> methods of protection</w:t>
            </w:r>
          </w:p>
        </w:tc>
        <w:tc>
          <w:tcPr>
            <w:tcW w:w="3523" w:type="dxa"/>
            <w:gridSpan w:val="2"/>
            <w:tcBorders>
              <w:top w:val="single" w:sz="4" w:space="0" w:color="auto"/>
              <w:left w:val="single" w:sz="4" w:space="0" w:color="auto"/>
              <w:bottom w:val="single" w:sz="4" w:space="0" w:color="auto"/>
              <w:right w:val="single" w:sz="4" w:space="0" w:color="auto"/>
            </w:tcBorders>
          </w:tcPr>
          <w:p w14:paraId="50303683" w14:textId="77777777" w:rsidR="00C91958" w:rsidRDefault="00C91958">
            <w:pPr>
              <w:rPr>
                <w:rFonts w:cs="Arial"/>
                <w:color w:val="000000" w:themeColor="text1"/>
              </w:rPr>
            </w:pPr>
          </w:p>
        </w:tc>
      </w:tr>
      <w:tr w:rsidR="00C91958" w14:paraId="5030368A" w14:textId="77777777">
        <w:trPr>
          <w:trHeight w:val="464"/>
        </w:trPr>
        <w:tc>
          <w:tcPr>
            <w:tcW w:w="1535" w:type="dxa"/>
            <w:vMerge/>
            <w:tcBorders>
              <w:left w:val="single" w:sz="4" w:space="0" w:color="auto"/>
              <w:right w:val="single" w:sz="4" w:space="0" w:color="auto"/>
            </w:tcBorders>
            <w:vAlign w:val="center"/>
          </w:tcPr>
          <w:p w14:paraId="50303685" w14:textId="77777777" w:rsidR="00C91958" w:rsidRDefault="00C91958">
            <w:pPr>
              <w:jc w:val="center"/>
              <w:rPr>
                <w:rFonts w:eastAsia="SimSun" w:cs="Arial"/>
                <w:b/>
                <w:color w:val="31849B" w:themeColor="accent5" w:themeShade="BF"/>
                <w:lang w:val="en-US" w:eastAsia="zh-CN"/>
              </w:rPr>
            </w:pPr>
          </w:p>
        </w:tc>
        <w:tc>
          <w:tcPr>
            <w:tcW w:w="2432" w:type="dxa"/>
            <w:vMerge w:val="restart"/>
            <w:tcBorders>
              <w:top w:val="single" w:sz="4" w:space="0" w:color="000000"/>
              <w:left w:val="single" w:sz="4" w:space="0" w:color="auto"/>
              <w:right w:val="single" w:sz="4" w:space="0" w:color="auto"/>
            </w:tcBorders>
            <w:vAlign w:val="center"/>
          </w:tcPr>
          <w:p w14:paraId="50303686" w14:textId="77777777" w:rsidR="00C91958" w:rsidRDefault="002E5ADB">
            <w:pPr>
              <w:autoSpaceDE w:val="0"/>
              <w:autoSpaceDN w:val="0"/>
              <w:adjustRightInd w:val="0"/>
              <w:rPr>
                <w:rFonts w:cs="Arial"/>
                <w:color w:val="000000" w:themeColor="text1"/>
              </w:rPr>
            </w:pPr>
            <w:r>
              <w:rPr>
                <w:rFonts w:cs="Arial"/>
                <w:b/>
                <w:color w:val="244061" w:themeColor="accent1" w:themeShade="80"/>
              </w:rPr>
              <w:t xml:space="preserve">Public Access and </w:t>
            </w:r>
            <w:r>
              <w:rPr>
                <w:rFonts w:cs="Arial"/>
                <w:b/>
                <w:color w:val="244061" w:themeColor="accent1" w:themeShade="80"/>
              </w:rPr>
              <w:t>Education</w:t>
            </w:r>
          </w:p>
          <w:p w14:paraId="50303687" w14:textId="77777777" w:rsidR="00C91958" w:rsidRDefault="00C91958">
            <w:pPr>
              <w:rPr>
                <w:rFonts w:cs="Arial"/>
                <w:b/>
                <w:color w:val="244061" w:themeColor="accent1" w:themeShade="80"/>
              </w:rPr>
            </w:pPr>
          </w:p>
        </w:tc>
        <w:tc>
          <w:tcPr>
            <w:tcW w:w="2364" w:type="dxa"/>
            <w:tcBorders>
              <w:top w:val="single" w:sz="4" w:space="0" w:color="000000"/>
              <w:left w:val="single" w:sz="4" w:space="0" w:color="auto"/>
              <w:bottom w:val="single" w:sz="4" w:space="0" w:color="auto"/>
              <w:right w:val="single" w:sz="4" w:space="0" w:color="auto"/>
            </w:tcBorders>
            <w:vAlign w:val="center"/>
          </w:tcPr>
          <w:p w14:paraId="50303688" w14:textId="77777777" w:rsidR="00C91958" w:rsidRDefault="002E5ADB">
            <w:pPr>
              <w:rPr>
                <w:rFonts w:eastAsia="SimSun" w:cs="Arial"/>
                <w:color w:val="4F81BD" w:themeColor="accent1"/>
                <w:lang w:val="en-US" w:eastAsia="zh-CN"/>
              </w:rPr>
            </w:pPr>
            <w:r>
              <w:rPr>
                <w:rFonts w:eastAsia="SimSun" w:cs="Arial"/>
                <w:lang w:val="en-US" w:eastAsia="zh-CN" w:bidi="en-US"/>
              </w:rPr>
              <w:t>Public Access</w:t>
            </w:r>
          </w:p>
        </w:tc>
        <w:tc>
          <w:tcPr>
            <w:tcW w:w="3523" w:type="dxa"/>
            <w:gridSpan w:val="2"/>
            <w:tcBorders>
              <w:top w:val="single" w:sz="4" w:space="0" w:color="auto"/>
              <w:left w:val="single" w:sz="4" w:space="0" w:color="auto"/>
              <w:bottom w:val="single" w:sz="4" w:space="0" w:color="auto"/>
              <w:right w:val="single" w:sz="4" w:space="0" w:color="auto"/>
            </w:tcBorders>
          </w:tcPr>
          <w:p w14:paraId="50303689" w14:textId="77777777" w:rsidR="00C91958" w:rsidRDefault="00C91958">
            <w:pPr>
              <w:rPr>
                <w:rFonts w:cs="Arial"/>
                <w:color w:val="000000" w:themeColor="text1"/>
              </w:rPr>
            </w:pPr>
          </w:p>
        </w:tc>
      </w:tr>
      <w:tr w:rsidR="00C91958" w14:paraId="5030368F" w14:textId="77777777">
        <w:trPr>
          <w:trHeight w:val="464"/>
        </w:trPr>
        <w:tc>
          <w:tcPr>
            <w:tcW w:w="1535" w:type="dxa"/>
            <w:vMerge/>
            <w:tcBorders>
              <w:left w:val="single" w:sz="4" w:space="0" w:color="auto"/>
              <w:right w:val="single" w:sz="4" w:space="0" w:color="auto"/>
            </w:tcBorders>
            <w:vAlign w:val="center"/>
          </w:tcPr>
          <w:p w14:paraId="5030368B" w14:textId="77777777" w:rsidR="00C91958" w:rsidRDefault="00C91958">
            <w:pPr>
              <w:jc w:val="center"/>
              <w:rPr>
                <w:rFonts w:eastAsia="SimSun" w:cs="Arial"/>
                <w:b/>
                <w:color w:val="31849B" w:themeColor="accent5" w:themeShade="BF"/>
                <w:lang w:val="en-US" w:eastAsia="zh-CN"/>
              </w:rPr>
            </w:pPr>
          </w:p>
        </w:tc>
        <w:tc>
          <w:tcPr>
            <w:tcW w:w="2432" w:type="dxa"/>
            <w:vMerge/>
            <w:tcBorders>
              <w:left w:val="single" w:sz="4" w:space="0" w:color="auto"/>
              <w:right w:val="single" w:sz="4" w:space="0" w:color="auto"/>
            </w:tcBorders>
            <w:vAlign w:val="center"/>
          </w:tcPr>
          <w:p w14:paraId="5030368C" w14:textId="77777777" w:rsidR="00C91958" w:rsidRDefault="00C91958">
            <w:pPr>
              <w:rPr>
                <w:rFonts w:cs="Arial"/>
                <w:b/>
                <w:color w:val="244061" w:themeColor="accent1" w:themeShade="80"/>
              </w:rPr>
            </w:pPr>
          </w:p>
        </w:tc>
        <w:tc>
          <w:tcPr>
            <w:tcW w:w="2364" w:type="dxa"/>
            <w:tcBorders>
              <w:top w:val="single" w:sz="4" w:space="0" w:color="auto"/>
              <w:left w:val="single" w:sz="4" w:space="0" w:color="auto"/>
              <w:bottom w:val="single" w:sz="4" w:space="0" w:color="auto"/>
              <w:right w:val="single" w:sz="4" w:space="0" w:color="auto"/>
            </w:tcBorders>
            <w:vAlign w:val="center"/>
          </w:tcPr>
          <w:p w14:paraId="5030368D" w14:textId="77777777" w:rsidR="00C91958" w:rsidRDefault="002E5ADB">
            <w:pPr>
              <w:spacing w:line="360" w:lineRule="auto"/>
              <w:rPr>
                <w:rFonts w:eastAsia="SimSun" w:cs="Arial"/>
                <w:color w:val="4F81BD" w:themeColor="accent1"/>
                <w:lang w:val="en-US" w:eastAsia="zh-CN"/>
              </w:rPr>
            </w:pPr>
            <w:r>
              <w:rPr>
                <w:rFonts w:eastAsia="SimSun" w:cs="Arial"/>
                <w:lang w:val="en-US" w:eastAsia="zh-CN" w:bidi="en-US"/>
              </w:rPr>
              <w:t>Education</w:t>
            </w:r>
          </w:p>
        </w:tc>
        <w:tc>
          <w:tcPr>
            <w:tcW w:w="3523" w:type="dxa"/>
            <w:gridSpan w:val="2"/>
            <w:tcBorders>
              <w:top w:val="single" w:sz="4" w:space="0" w:color="auto"/>
              <w:left w:val="single" w:sz="4" w:space="0" w:color="auto"/>
              <w:bottom w:val="single" w:sz="4" w:space="0" w:color="auto"/>
              <w:right w:val="single" w:sz="4" w:space="0" w:color="auto"/>
            </w:tcBorders>
          </w:tcPr>
          <w:p w14:paraId="5030368E" w14:textId="77777777" w:rsidR="00C91958" w:rsidRDefault="00C91958">
            <w:pPr>
              <w:rPr>
                <w:rFonts w:cs="Arial"/>
                <w:color w:val="000000" w:themeColor="text1"/>
              </w:rPr>
            </w:pPr>
          </w:p>
        </w:tc>
      </w:tr>
      <w:tr w:rsidR="00C91958" w14:paraId="50303694" w14:textId="77777777">
        <w:trPr>
          <w:trHeight w:val="464"/>
        </w:trPr>
        <w:tc>
          <w:tcPr>
            <w:tcW w:w="1535" w:type="dxa"/>
            <w:vMerge/>
            <w:tcBorders>
              <w:left w:val="single" w:sz="4" w:space="0" w:color="auto"/>
              <w:right w:val="single" w:sz="4" w:space="0" w:color="auto"/>
            </w:tcBorders>
            <w:vAlign w:val="center"/>
          </w:tcPr>
          <w:p w14:paraId="50303690" w14:textId="77777777" w:rsidR="00C91958" w:rsidRDefault="00C91958">
            <w:pPr>
              <w:jc w:val="center"/>
              <w:rPr>
                <w:rFonts w:eastAsia="SimSun" w:cs="Arial"/>
                <w:b/>
                <w:color w:val="31849B" w:themeColor="accent5" w:themeShade="BF"/>
                <w:lang w:val="en-US" w:eastAsia="zh-CN"/>
              </w:rPr>
            </w:pPr>
          </w:p>
        </w:tc>
        <w:tc>
          <w:tcPr>
            <w:tcW w:w="2432" w:type="dxa"/>
            <w:vMerge/>
            <w:tcBorders>
              <w:left w:val="single" w:sz="4" w:space="0" w:color="auto"/>
              <w:right w:val="single" w:sz="4" w:space="0" w:color="auto"/>
            </w:tcBorders>
            <w:vAlign w:val="center"/>
          </w:tcPr>
          <w:p w14:paraId="50303691" w14:textId="77777777" w:rsidR="00C91958" w:rsidRDefault="00C91958">
            <w:pPr>
              <w:rPr>
                <w:rFonts w:cs="Arial"/>
                <w:b/>
                <w:color w:val="244061" w:themeColor="accent1" w:themeShade="80"/>
              </w:rPr>
            </w:pPr>
          </w:p>
        </w:tc>
        <w:tc>
          <w:tcPr>
            <w:tcW w:w="2364" w:type="dxa"/>
            <w:tcBorders>
              <w:top w:val="single" w:sz="4" w:space="0" w:color="auto"/>
              <w:left w:val="single" w:sz="4" w:space="0" w:color="auto"/>
              <w:bottom w:val="single" w:sz="4" w:space="0" w:color="auto"/>
              <w:right w:val="single" w:sz="4" w:space="0" w:color="auto"/>
            </w:tcBorders>
            <w:vAlign w:val="center"/>
          </w:tcPr>
          <w:p w14:paraId="50303692" w14:textId="77777777" w:rsidR="00C91958" w:rsidRDefault="002E5ADB">
            <w:pPr>
              <w:spacing w:line="360" w:lineRule="auto"/>
              <w:rPr>
                <w:rFonts w:eastAsia="SimSun" w:cs="Arial"/>
                <w:color w:val="4F81BD" w:themeColor="accent1"/>
                <w:lang w:val="en-US" w:eastAsia="zh-CN"/>
              </w:rPr>
            </w:pPr>
            <w:r>
              <w:rPr>
                <w:rFonts w:eastAsia="SimSun" w:cs="Arial" w:hint="eastAsia"/>
                <w:lang w:val="en-US" w:eastAsia="zh-CN" w:bidi="en-US"/>
              </w:rPr>
              <w:t>Social funds and management</w:t>
            </w:r>
          </w:p>
        </w:tc>
        <w:tc>
          <w:tcPr>
            <w:tcW w:w="3523" w:type="dxa"/>
            <w:gridSpan w:val="2"/>
            <w:tcBorders>
              <w:top w:val="single" w:sz="4" w:space="0" w:color="auto"/>
              <w:left w:val="single" w:sz="4" w:space="0" w:color="auto"/>
              <w:bottom w:val="single" w:sz="4" w:space="0" w:color="auto"/>
              <w:right w:val="single" w:sz="4" w:space="0" w:color="auto"/>
            </w:tcBorders>
          </w:tcPr>
          <w:p w14:paraId="50303693" w14:textId="77777777" w:rsidR="00C91958" w:rsidRDefault="00C91958">
            <w:pPr>
              <w:rPr>
                <w:rFonts w:cs="Arial"/>
                <w:color w:val="000000" w:themeColor="text1"/>
              </w:rPr>
            </w:pPr>
          </w:p>
        </w:tc>
      </w:tr>
      <w:tr w:rsidR="00C91958" w14:paraId="50303699" w14:textId="77777777">
        <w:trPr>
          <w:trHeight w:val="464"/>
        </w:trPr>
        <w:tc>
          <w:tcPr>
            <w:tcW w:w="1535" w:type="dxa"/>
            <w:vMerge/>
            <w:tcBorders>
              <w:left w:val="single" w:sz="4" w:space="0" w:color="auto"/>
              <w:right w:val="single" w:sz="4" w:space="0" w:color="auto"/>
            </w:tcBorders>
            <w:vAlign w:val="center"/>
          </w:tcPr>
          <w:p w14:paraId="50303695" w14:textId="77777777" w:rsidR="00C91958" w:rsidRDefault="00C91958">
            <w:pPr>
              <w:jc w:val="center"/>
              <w:rPr>
                <w:rFonts w:eastAsia="SimSun" w:cs="Arial"/>
                <w:b/>
                <w:color w:val="31849B" w:themeColor="accent5" w:themeShade="BF"/>
                <w:lang w:val="en-US" w:eastAsia="zh-CN"/>
              </w:rPr>
            </w:pPr>
          </w:p>
        </w:tc>
        <w:tc>
          <w:tcPr>
            <w:tcW w:w="2432" w:type="dxa"/>
            <w:vMerge/>
            <w:tcBorders>
              <w:left w:val="single" w:sz="4" w:space="0" w:color="auto"/>
              <w:right w:val="single" w:sz="4" w:space="0" w:color="auto"/>
            </w:tcBorders>
            <w:vAlign w:val="center"/>
          </w:tcPr>
          <w:p w14:paraId="50303696" w14:textId="77777777" w:rsidR="00C91958" w:rsidRDefault="00C91958">
            <w:pPr>
              <w:rPr>
                <w:rFonts w:cs="Arial"/>
                <w:b/>
                <w:color w:val="244061" w:themeColor="accent1" w:themeShade="80"/>
              </w:rPr>
            </w:pPr>
          </w:p>
        </w:tc>
        <w:tc>
          <w:tcPr>
            <w:tcW w:w="2364" w:type="dxa"/>
            <w:tcBorders>
              <w:top w:val="single" w:sz="4" w:space="0" w:color="auto"/>
              <w:left w:val="single" w:sz="4" w:space="0" w:color="auto"/>
              <w:bottom w:val="single" w:sz="4" w:space="0" w:color="auto"/>
              <w:right w:val="single" w:sz="4" w:space="0" w:color="auto"/>
            </w:tcBorders>
            <w:vAlign w:val="center"/>
          </w:tcPr>
          <w:p w14:paraId="50303697" w14:textId="77777777" w:rsidR="00C91958" w:rsidRDefault="002E5ADB">
            <w:pPr>
              <w:rPr>
                <w:rFonts w:eastAsia="SimSun" w:cs="Arial"/>
                <w:color w:val="4F81BD" w:themeColor="accent1"/>
                <w:lang w:val="en-US" w:eastAsia="zh-CN"/>
              </w:rPr>
            </w:pPr>
            <w:r>
              <w:rPr>
                <w:rFonts w:eastAsia="SimSun" w:cs="Arial"/>
                <w:lang w:val="en-US" w:eastAsia="zh-CN" w:bidi="en-US"/>
              </w:rPr>
              <w:t>Economic and social</w:t>
            </w:r>
          </w:p>
        </w:tc>
        <w:tc>
          <w:tcPr>
            <w:tcW w:w="3523" w:type="dxa"/>
            <w:gridSpan w:val="2"/>
            <w:tcBorders>
              <w:top w:val="single" w:sz="4" w:space="0" w:color="auto"/>
              <w:left w:val="single" w:sz="4" w:space="0" w:color="auto"/>
              <w:bottom w:val="single" w:sz="4" w:space="0" w:color="auto"/>
              <w:right w:val="single" w:sz="4" w:space="0" w:color="auto"/>
            </w:tcBorders>
          </w:tcPr>
          <w:p w14:paraId="50303698" w14:textId="77777777" w:rsidR="00C91958" w:rsidRDefault="00C91958">
            <w:pPr>
              <w:rPr>
                <w:rFonts w:cs="Arial"/>
                <w:color w:val="000000" w:themeColor="text1"/>
              </w:rPr>
            </w:pPr>
          </w:p>
        </w:tc>
      </w:tr>
      <w:tr w:rsidR="00C91958" w14:paraId="5030369D" w14:textId="77777777">
        <w:trPr>
          <w:trHeight w:val="1113"/>
        </w:trPr>
        <w:tc>
          <w:tcPr>
            <w:tcW w:w="1535" w:type="dxa"/>
            <w:vMerge/>
            <w:tcBorders>
              <w:left w:val="single" w:sz="4" w:space="0" w:color="auto"/>
              <w:right w:val="single" w:sz="4" w:space="0" w:color="auto"/>
            </w:tcBorders>
            <w:vAlign w:val="center"/>
          </w:tcPr>
          <w:p w14:paraId="5030369A" w14:textId="77777777" w:rsidR="00C91958" w:rsidRDefault="00C91958">
            <w:pPr>
              <w:jc w:val="center"/>
              <w:rPr>
                <w:rFonts w:eastAsia="SimSun" w:cs="Arial"/>
                <w:b/>
                <w:color w:val="244061" w:themeColor="accent1" w:themeShade="80"/>
                <w:lang w:val="en-US" w:eastAsia="zh-CN"/>
              </w:rPr>
            </w:pPr>
          </w:p>
        </w:tc>
        <w:tc>
          <w:tcPr>
            <w:tcW w:w="2432" w:type="dxa"/>
            <w:tcBorders>
              <w:top w:val="single" w:sz="4" w:space="0" w:color="auto"/>
              <w:left w:val="single" w:sz="4" w:space="0" w:color="auto"/>
              <w:bottom w:val="single" w:sz="4" w:space="0" w:color="auto"/>
              <w:right w:val="single" w:sz="4" w:space="0" w:color="auto"/>
            </w:tcBorders>
            <w:vAlign w:val="center"/>
          </w:tcPr>
          <w:p w14:paraId="5030369B" w14:textId="77777777" w:rsidR="00C91958" w:rsidRDefault="002E5ADB">
            <w:pPr>
              <w:autoSpaceDE w:val="0"/>
              <w:autoSpaceDN w:val="0"/>
              <w:adjustRightInd w:val="0"/>
              <w:rPr>
                <w:rFonts w:cs="Arial"/>
                <w:b/>
                <w:color w:val="244061" w:themeColor="accent1" w:themeShade="80"/>
                <w:lang w:val="en-US" w:eastAsia="zh-CN"/>
              </w:rPr>
            </w:pPr>
            <w:r>
              <w:rPr>
                <w:rFonts w:cs="Arial"/>
                <w:b/>
                <w:color w:val="244061" w:themeColor="accent1" w:themeShade="80"/>
              </w:rPr>
              <w:t>Other Reasons Why the Nominated Lighthouse Would Promote World Lighthouse Heritage</w:t>
            </w:r>
          </w:p>
        </w:tc>
        <w:tc>
          <w:tcPr>
            <w:tcW w:w="5887" w:type="dxa"/>
            <w:gridSpan w:val="3"/>
            <w:tcBorders>
              <w:top w:val="single" w:sz="4" w:space="0" w:color="auto"/>
              <w:left w:val="single" w:sz="4" w:space="0" w:color="auto"/>
              <w:bottom w:val="single" w:sz="4" w:space="0" w:color="auto"/>
              <w:right w:val="single" w:sz="4" w:space="0" w:color="auto"/>
            </w:tcBorders>
          </w:tcPr>
          <w:p w14:paraId="5030369C" w14:textId="77777777" w:rsidR="00C91958" w:rsidRDefault="00C91958">
            <w:pPr>
              <w:rPr>
                <w:rFonts w:cs="Arial"/>
                <w:color w:val="000000" w:themeColor="text1"/>
              </w:rPr>
            </w:pPr>
          </w:p>
        </w:tc>
      </w:tr>
      <w:tr w:rsidR="00C91958" w14:paraId="503036A1" w14:textId="77777777">
        <w:trPr>
          <w:trHeight w:val="640"/>
        </w:trPr>
        <w:tc>
          <w:tcPr>
            <w:tcW w:w="3967" w:type="dxa"/>
            <w:gridSpan w:val="2"/>
            <w:tcBorders>
              <w:left w:val="single" w:sz="4" w:space="0" w:color="auto"/>
              <w:right w:val="single" w:sz="4" w:space="0" w:color="auto"/>
            </w:tcBorders>
            <w:vAlign w:val="center"/>
          </w:tcPr>
          <w:p w14:paraId="5030369E" w14:textId="77777777" w:rsidR="00C91958" w:rsidRDefault="002E5ADB">
            <w:pPr>
              <w:autoSpaceDE w:val="0"/>
              <w:autoSpaceDN w:val="0"/>
              <w:adjustRightInd w:val="0"/>
              <w:rPr>
                <w:rFonts w:cs="Arial"/>
                <w:b/>
                <w:color w:val="244061" w:themeColor="accent1" w:themeShade="80"/>
                <w:lang w:val="en-US" w:eastAsia="zh-CN"/>
              </w:rPr>
            </w:pPr>
            <w:r>
              <w:rPr>
                <w:rFonts w:cs="Arial"/>
                <w:b/>
                <w:color w:val="244061" w:themeColor="accent1" w:themeShade="80"/>
              </w:rPr>
              <w:t>Prize design and production scheme</w:t>
            </w:r>
          </w:p>
        </w:tc>
        <w:tc>
          <w:tcPr>
            <w:tcW w:w="5887" w:type="dxa"/>
            <w:gridSpan w:val="3"/>
            <w:tcBorders>
              <w:top w:val="single" w:sz="4" w:space="0" w:color="auto"/>
              <w:left w:val="single" w:sz="4" w:space="0" w:color="auto"/>
              <w:bottom w:val="single" w:sz="4" w:space="0" w:color="auto"/>
              <w:right w:val="single" w:sz="4" w:space="0" w:color="4F81BD" w:themeColor="accent1"/>
            </w:tcBorders>
          </w:tcPr>
          <w:p w14:paraId="5030369F" w14:textId="77777777" w:rsidR="00C91958" w:rsidRDefault="002E5ADB">
            <w:pPr>
              <w:pStyle w:val="Default"/>
              <w:rPr>
                <w:rFonts w:ascii="Arial" w:hAnsi="Arial" w:cs="Arial"/>
                <w:i/>
                <w:color w:val="244061" w:themeColor="accent1" w:themeShade="80"/>
                <w:sz w:val="22"/>
                <w:szCs w:val="22"/>
              </w:rPr>
            </w:pPr>
            <w:r>
              <w:rPr>
                <w:rFonts w:ascii="Arial" w:hAnsi="Arial" w:cs="Arial"/>
                <w:i/>
                <w:color w:val="244061" w:themeColor="accent1" w:themeShade="80"/>
                <w:sz w:val="22"/>
                <w:szCs w:val="22"/>
              </w:rPr>
              <w:t xml:space="preserve">Prize design and production </w:t>
            </w:r>
            <w:r>
              <w:rPr>
                <w:rFonts w:ascii="Arial" w:hAnsi="Arial" w:cs="Arial"/>
                <w:i/>
                <w:color w:val="244061" w:themeColor="accent1" w:themeShade="80"/>
                <w:sz w:val="22"/>
                <w:szCs w:val="22"/>
              </w:rPr>
              <w:t>scheme (including quantity, material, approximate size and specification)</w:t>
            </w:r>
          </w:p>
          <w:p w14:paraId="503036A0" w14:textId="77777777" w:rsidR="00C91958" w:rsidRDefault="00C91958">
            <w:pPr>
              <w:rPr>
                <w:rFonts w:cs="Arial"/>
                <w:color w:val="000000" w:themeColor="text1"/>
              </w:rPr>
            </w:pPr>
          </w:p>
        </w:tc>
      </w:tr>
      <w:tr w:rsidR="00C91958" w14:paraId="503036A7" w14:textId="77777777">
        <w:trPr>
          <w:trHeight w:val="357"/>
        </w:trPr>
        <w:tc>
          <w:tcPr>
            <w:tcW w:w="1535" w:type="dxa"/>
            <w:tcBorders>
              <w:left w:val="single" w:sz="4" w:space="0" w:color="auto"/>
              <w:right w:val="single" w:sz="4" w:space="0" w:color="auto"/>
            </w:tcBorders>
            <w:vAlign w:val="center"/>
          </w:tcPr>
          <w:p w14:paraId="503036A2" w14:textId="77777777" w:rsidR="00C91958" w:rsidRDefault="002E5ADB">
            <w:pPr>
              <w:rPr>
                <w:rFonts w:cs="Arial"/>
                <w:b/>
                <w:color w:val="244061" w:themeColor="accent1" w:themeShade="80"/>
              </w:rPr>
            </w:pPr>
            <w:r>
              <w:rPr>
                <w:rFonts w:cs="Arial"/>
                <w:b/>
                <w:color w:val="244061" w:themeColor="accent1" w:themeShade="80"/>
              </w:rPr>
              <w:t>Declaration</w:t>
            </w:r>
          </w:p>
          <w:p w14:paraId="503036A3" w14:textId="77777777" w:rsidR="00C91958" w:rsidRDefault="00C91958">
            <w:pPr>
              <w:jc w:val="center"/>
              <w:rPr>
                <w:rFonts w:eastAsia="SimSun" w:cs="Arial"/>
                <w:b/>
                <w:color w:val="244061" w:themeColor="accent1" w:themeShade="80"/>
                <w:lang w:val="en-US" w:eastAsia="zh-CN"/>
              </w:rPr>
            </w:pPr>
          </w:p>
        </w:tc>
        <w:tc>
          <w:tcPr>
            <w:tcW w:w="8319" w:type="dxa"/>
            <w:gridSpan w:val="4"/>
            <w:tcBorders>
              <w:top w:val="single" w:sz="4" w:space="0" w:color="auto"/>
              <w:left w:val="single" w:sz="4" w:space="0" w:color="auto"/>
              <w:bottom w:val="single" w:sz="4" w:space="0" w:color="auto"/>
              <w:right w:val="single" w:sz="4" w:space="0" w:color="4F81BD" w:themeColor="accent1"/>
            </w:tcBorders>
          </w:tcPr>
          <w:p w14:paraId="503036A4" w14:textId="77777777" w:rsidR="00C91958" w:rsidRDefault="002E5ADB">
            <w:pPr>
              <w:rPr>
                <w:rFonts w:eastAsiaTheme="minorHAnsi" w:cs="Arial"/>
                <w:i/>
                <w:color w:val="244061" w:themeColor="accent1" w:themeShade="80"/>
                <w:lang w:eastAsia="en-US"/>
              </w:rPr>
            </w:pPr>
            <w:r>
              <w:rPr>
                <w:rFonts w:eastAsiaTheme="minorHAnsi" w:cs="Arial"/>
                <w:i/>
                <w:color w:val="244061" w:themeColor="accent1" w:themeShade="80"/>
                <w:lang w:eastAsia="en-US"/>
              </w:rPr>
              <w:t xml:space="preserve">I hereby consent to the contents of this form together with any supporting information or photographs submitted in support of this nomination to be published IALA </w:t>
            </w:r>
            <w:r>
              <w:rPr>
                <w:rFonts w:eastAsiaTheme="minorHAnsi" w:cs="Arial"/>
                <w:i/>
                <w:color w:val="244061" w:themeColor="accent1" w:themeShade="80"/>
                <w:lang w:eastAsia="en-US"/>
              </w:rPr>
              <w:t>and confirm that I empowered to grant such consent.</w:t>
            </w:r>
          </w:p>
          <w:p w14:paraId="503036A5" w14:textId="77777777" w:rsidR="00C91958" w:rsidRDefault="002E5ADB">
            <w:pPr>
              <w:rPr>
                <w:rFonts w:eastAsiaTheme="minorHAnsi" w:cs="Arial"/>
                <w:i/>
                <w:color w:val="244061" w:themeColor="accent1" w:themeShade="80"/>
                <w:lang w:eastAsia="en-US"/>
              </w:rPr>
            </w:pPr>
            <w:r>
              <w:rPr>
                <w:rFonts w:eastAsiaTheme="minorHAnsi" w:cs="Arial"/>
                <w:i/>
                <w:color w:val="244061" w:themeColor="accent1" w:themeShade="80"/>
                <w:lang w:eastAsia="en-US"/>
              </w:rPr>
              <w:t>Name:…………………………………………………………………………….Date……………………………………………</w:t>
            </w:r>
          </w:p>
          <w:p w14:paraId="503036A6" w14:textId="77777777" w:rsidR="00C91958" w:rsidRDefault="002E5ADB">
            <w:pPr>
              <w:rPr>
                <w:rFonts w:eastAsiaTheme="minorHAnsi" w:cs="Arial"/>
                <w:i/>
                <w:color w:val="244061" w:themeColor="accent1" w:themeShade="80"/>
                <w:lang w:val="en-US" w:eastAsia="en-US"/>
              </w:rPr>
            </w:pPr>
            <w:r>
              <w:rPr>
                <w:rFonts w:eastAsiaTheme="minorHAnsi" w:cs="Arial"/>
                <w:i/>
                <w:color w:val="244061" w:themeColor="accent1" w:themeShade="80"/>
                <w:lang w:eastAsia="en-US"/>
              </w:rPr>
              <w:t xml:space="preserve">On behalf of (name of </w:t>
            </w:r>
            <w:r>
              <w:rPr>
                <w:rFonts w:eastAsiaTheme="minorHAnsi" w:cs="Arial"/>
                <w:i/>
                <w:color w:val="244061" w:themeColor="accent1" w:themeShade="80"/>
                <w:lang w:eastAsia="en-US"/>
              </w:rPr>
              <w:lastRenderedPageBreak/>
              <w:t>organisation)…………………………………………………………………………………</w:t>
            </w:r>
          </w:p>
        </w:tc>
      </w:tr>
    </w:tbl>
    <w:p w14:paraId="503036A8" w14:textId="77777777" w:rsidR="00C91958" w:rsidRDefault="00C91958">
      <w:pPr>
        <w:pStyle w:val="ListParagraph"/>
        <w:widowControl w:val="0"/>
        <w:spacing w:line="276" w:lineRule="auto"/>
        <w:ind w:left="420"/>
        <w:jc w:val="both"/>
        <w:rPr>
          <w:rFonts w:eastAsia="SimSun" w:cs="Arial"/>
          <w:kern w:val="2"/>
          <w:lang w:val="en-US" w:eastAsia="zh-CN"/>
        </w:rPr>
      </w:pPr>
    </w:p>
    <w:sectPr w:rsidR="00C9195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036B3" w14:textId="77777777" w:rsidR="00000000" w:rsidRDefault="002E5ADB">
      <w:r>
        <w:separator/>
      </w:r>
    </w:p>
  </w:endnote>
  <w:endnote w:type="continuationSeparator" w:id="0">
    <w:p w14:paraId="503036B5" w14:textId="77777777" w:rsidR="00000000" w:rsidRDefault="002E5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swiss"/>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altName w:val="Microsoft YaHei"/>
    <w:charset w:val="86"/>
    <w:family w:val="modern"/>
    <w:pitch w:val="default"/>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plified Arabic">
    <w:charset w:val="B2"/>
    <w:family w:val="roman"/>
    <w:pitch w:val="variable"/>
    <w:sig w:usb0="00002003" w:usb1="80000000" w:usb2="00000008" w:usb3="00000000" w:csb0="00000041" w:csb1="00000000"/>
  </w:font>
  <w:font w:name="SimHei">
    <w:altName w:val="黑体"/>
    <w:panose1 w:val="02010600030101010101"/>
    <w:charset w:val="86"/>
    <w:family w:val="modern"/>
    <w:pitch w:val="fixed"/>
    <w:sig w:usb0="800002BF" w:usb1="38CF7CFA" w:usb2="00000016" w:usb3="00000000" w:csb0="00040001" w:csb1="00000000"/>
  </w:font>
  <w:font w:name="Arial Unicode MS">
    <w:altName w:val="Yu Gothic"/>
    <w:panose1 w:val="020B0604020202020204"/>
    <w:charset w:val="80"/>
    <w:family w:val="swiss"/>
    <w:pitch w:val="default"/>
    <w:sig w:usb0="00000000" w:usb1="00000000" w:usb2="0000003F" w:usb3="00000000" w:csb0="003F01FF" w:csb1="00000000"/>
  </w:font>
  <w:font w:name="Wingdings 2">
    <w:altName w:val="Wingdings"/>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036AE" w14:textId="77777777" w:rsidR="00C91958" w:rsidRDefault="002E5ADB">
    <w:pPr>
      <w:pStyle w:val="Footer"/>
    </w:pPr>
    <w:r>
      <w:tab/>
    </w:r>
    <w:r>
      <w:fldChar w:fldCharType="begin"/>
    </w:r>
    <w:r>
      <w:instrText xml:space="preserve"> PAGE   \* MERGEFORMAT </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036AF" w14:textId="77777777" w:rsidR="00000000" w:rsidRDefault="002E5ADB">
      <w:r>
        <w:separator/>
      </w:r>
    </w:p>
  </w:footnote>
  <w:footnote w:type="continuationSeparator" w:id="0">
    <w:p w14:paraId="503036B1" w14:textId="77777777" w:rsidR="00000000" w:rsidRDefault="002E5A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036AD" w14:textId="77777777" w:rsidR="00C91958" w:rsidRDefault="002E5ADB">
    <w:pPr>
      <w:pStyle w:val="Header"/>
      <w:jc w:val="right"/>
      <w:rPr>
        <w:rFonts w:eastAsia="SimSun"/>
        <w:lang w:val="en-US" w:eastAsia="zh-CN"/>
      </w:rPr>
    </w:pPr>
    <w:r>
      <w:rPr>
        <w:rFonts w:eastAsia="SimSun" w:hint="eastAsia"/>
        <w:lang w:val="en-US" w:eastAsia="zh-CN"/>
      </w:rPr>
      <w:t>ENG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ascii="仿宋" w:eastAsia="仿宋" w:hAnsi="仿宋" w:cs="仿宋" w:hint="default"/>
        <w:sz w:val="24"/>
        <w:szCs w:val="24"/>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0"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1"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shadow w14:blurRad="0" w14:dist="0" w14:dir="0" w14:sx="0" w14:sy="0" w14:kx="0" w14:ky="0" w14:algn="none">
          <w14:srgbClr w14:val="000000"/>
        </w14:shadow>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4"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2"/>
  </w:num>
  <w:num w:numId="2">
    <w:abstractNumId w:val="12"/>
  </w:num>
  <w:num w:numId="3">
    <w:abstractNumId w:val="8"/>
  </w:num>
  <w:num w:numId="4">
    <w:abstractNumId w:val="1"/>
  </w:num>
  <w:num w:numId="5">
    <w:abstractNumId w:val="14"/>
  </w:num>
  <w:num w:numId="6">
    <w:abstractNumId w:val="10"/>
  </w:num>
  <w:num w:numId="7">
    <w:abstractNumId w:val="9"/>
  </w:num>
  <w:num w:numId="8">
    <w:abstractNumId w:val="7"/>
  </w:num>
  <w:num w:numId="9">
    <w:abstractNumId w:val="13"/>
  </w:num>
  <w:num w:numId="10">
    <w:abstractNumId w:val="6"/>
  </w:num>
  <w:num w:numId="11">
    <w:abstractNumId w:val="11"/>
  </w:num>
  <w:num w:numId="12">
    <w:abstractNumId w:val="3"/>
  </w:num>
  <w:num w:numId="13">
    <w:abstractNumId w:val="4"/>
  </w:num>
  <w:num w:numId="14">
    <w:abstractNumId w:val="5"/>
  </w:num>
  <w:num w:numId="1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欧阳">
    <w15:presenceInfo w15:providerId="None" w15:userId="欧阳"/>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hyphenationZone w:val="425"/>
  <w:drawingGridHorizontalSpacing w:val="1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5674"/>
    <w:rsid w:val="000005D3"/>
    <w:rsid w:val="000049D8"/>
    <w:rsid w:val="00037DF4"/>
    <w:rsid w:val="0004700E"/>
    <w:rsid w:val="000651B8"/>
    <w:rsid w:val="00070C13"/>
    <w:rsid w:val="00084F33"/>
    <w:rsid w:val="000A77A7"/>
    <w:rsid w:val="000B0087"/>
    <w:rsid w:val="000B1707"/>
    <w:rsid w:val="000B38C3"/>
    <w:rsid w:val="000C1B3E"/>
    <w:rsid w:val="000E7928"/>
    <w:rsid w:val="0010783A"/>
    <w:rsid w:val="00110AE7"/>
    <w:rsid w:val="00112FC8"/>
    <w:rsid w:val="00122048"/>
    <w:rsid w:val="0012242B"/>
    <w:rsid w:val="00166FDD"/>
    <w:rsid w:val="00177158"/>
    <w:rsid w:val="0017748B"/>
    <w:rsid w:val="00177F4D"/>
    <w:rsid w:val="00180DDA"/>
    <w:rsid w:val="00181C16"/>
    <w:rsid w:val="001B2A2D"/>
    <w:rsid w:val="001B737D"/>
    <w:rsid w:val="001C44A3"/>
    <w:rsid w:val="001E0E15"/>
    <w:rsid w:val="001F528A"/>
    <w:rsid w:val="001F704E"/>
    <w:rsid w:val="00201722"/>
    <w:rsid w:val="002034C1"/>
    <w:rsid w:val="002125B0"/>
    <w:rsid w:val="00243228"/>
    <w:rsid w:val="00251483"/>
    <w:rsid w:val="00255CAA"/>
    <w:rsid w:val="00264305"/>
    <w:rsid w:val="002A0346"/>
    <w:rsid w:val="002A4487"/>
    <w:rsid w:val="002B49E9"/>
    <w:rsid w:val="002B77C7"/>
    <w:rsid w:val="002C58EC"/>
    <w:rsid w:val="002C632E"/>
    <w:rsid w:val="002D3E8B"/>
    <w:rsid w:val="002D4575"/>
    <w:rsid w:val="002D5826"/>
    <w:rsid w:val="002D5C0C"/>
    <w:rsid w:val="002E03D1"/>
    <w:rsid w:val="002E5ADB"/>
    <w:rsid w:val="002E6B74"/>
    <w:rsid w:val="002E6FCA"/>
    <w:rsid w:val="002F3FF8"/>
    <w:rsid w:val="002F7D28"/>
    <w:rsid w:val="003323BB"/>
    <w:rsid w:val="00334856"/>
    <w:rsid w:val="003403E3"/>
    <w:rsid w:val="00356CD0"/>
    <w:rsid w:val="00356E98"/>
    <w:rsid w:val="00362CD9"/>
    <w:rsid w:val="003761CA"/>
    <w:rsid w:val="00380DAF"/>
    <w:rsid w:val="003907CD"/>
    <w:rsid w:val="00395AE7"/>
    <w:rsid w:val="003972CE"/>
    <w:rsid w:val="003A5BEB"/>
    <w:rsid w:val="003B28F5"/>
    <w:rsid w:val="003B7B7D"/>
    <w:rsid w:val="003C54CB"/>
    <w:rsid w:val="003C7A2A"/>
    <w:rsid w:val="003D2DC1"/>
    <w:rsid w:val="003D69D0"/>
    <w:rsid w:val="003F2918"/>
    <w:rsid w:val="003F430E"/>
    <w:rsid w:val="0041088C"/>
    <w:rsid w:val="00420A38"/>
    <w:rsid w:val="00431B19"/>
    <w:rsid w:val="0043518D"/>
    <w:rsid w:val="00455AEA"/>
    <w:rsid w:val="004661AD"/>
    <w:rsid w:val="00486C0A"/>
    <w:rsid w:val="004D1D85"/>
    <w:rsid w:val="004D3C3A"/>
    <w:rsid w:val="004E039F"/>
    <w:rsid w:val="004E1CD1"/>
    <w:rsid w:val="004E6CB5"/>
    <w:rsid w:val="005107EB"/>
    <w:rsid w:val="00521345"/>
    <w:rsid w:val="00526DF0"/>
    <w:rsid w:val="00545CC4"/>
    <w:rsid w:val="00551FFF"/>
    <w:rsid w:val="0055536D"/>
    <w:rsid w:val="005607A2"/>
    <w:rsid w:val="0057198B"/>
    <w:rsid w:val="005969F2"/>
    <w:rsid w:val="00597810"/>
    <w:rsid w:val="00597FAE"/>
    <w:rsid w:val="005B32A3"/>
    <w:rsid w:val="005C0D44"/>
    <w:rsid w:val="005C566C"/>
    <w:rsid w:val="005C7E69"/>
    <w:rsid w:val="005E262D"/>
    <w:rsid w:val="005F23D3"/>
    <w:rsid w:val="005F7E20"/>
    <w:rsid w:val="00605880"/>
    <w:rsid w:val="00605E43"/>
    <w:rsid w:val="006153BB"/>
    <w:rsid w:val="006166C3"/>
    <w:rsid w:val="00627302"/>
    <w:rsid w:val="00634F7D"/>
    <w:rsid w:val="006652C3"/>
    <w:rsid w:val="00686726"/>
    <w:rsid w:val="00691FD0"/>
    <w:rsid w:val="00692148"/>
    <w:rsid w:val="006A1A1E"/>
    <w:rsid w:val="006B008A"/>
    <w:rsid w:val="006C5948"/>
    <w:rsid w:val="006F2A74"/>
    <w:rsid w:val="006F51FA"/>
    <w:rsid w:val="0071060D"/>
    <w:rsid w:val="007118F5"/>
    <w:rsid w:val="00712AA4"/>
    <w:rsid w:val="007146C4"/>
    <w:rsid w:val="00721AA1"/>
    <w:rsid w:val="00724B67"/>
    <w:rsid w:val="00745A10"/>
    <w:rsid w:val="007547F8"/>
    <w:rsid w:val="00762068"/>
    <w:rsid w:val="007630D7"/>
    <w:rsid w:val="00765622"/>
    <w:rsid w:val="00770B6C"/>
    <w:rsid w:val="00783FEA"/>
    <w:rsid w:val="00797419"/>
    <w:rsid w:val="007A395D"/>
    <w:rsid w:val="007C346C"/>
    <w:rsid w:val="007D1786"/>
    <w:rsid w:val="007E1A19"/>
    <w:rsid w:val="007F497C"/>
    <w:rsid w:val="0080294B"/>
    <w:rsid w:val="0082480E"/>
    <w:rsid w:val="00825617"/>
    <w:rsid w:val="00850293"/>
    <w:rsid w:val="00851373"/>
    <w:rsid w:val="00851BA6"/>
    <w:rsid w:val="008550F5"/>
    <w:rsid w:val="0085654D"/>
    <w:rsid w:val="00861160"/>
    <w:rsid w:val="0086654F"/>
    <w:rsid w:val="00866B41"/>
    <w:rsid w:val="00896A12"/>
    <w:rsid w:val="008A356F"/>
    <w:rsid w:val="008A4653"/>
    <w:rsid w:val="008A4717"/>
    <w:rsid w:val="008A50CC"/>
    <w:rsid w:val="008B224E"/>
    <w:rsid w:val="008B79A7"/>
    <w:rsid w:val="008C0042"/>
    <w:rsid w:val="008D1694"/>
    <w:rsid w:val="008D79CB"/>
    <w:rsid w:val="008F07BC"/>
    <w:rsid w:val="0092692B"/>
    <w:rsid w:val="00933A40"/>
    <w:rsid w:val="00937036"/>
    <w:rsid w:val="00943E9C"/>
    <w:rsid w:val="00946C5D"/>
    <w:rsid w:val="00953F4D"/>
    <w:rsid w:val="00960BB8"/>
    <w:rsid w:val="00964F5C"/>
    <w:rsid w:val="00981C78"/>
    <w:rsid w:val="009831C0"/>
    <w:rsid w:val="009915D5"/>
    <w:rsid w:val="0099161D"/>
    <w:rsid w:val="009E6880"/>
    <w:rsid w:val="009F36FC"/>
    <w:rsid w:val="00A0389B"/>
    <w:rsid w:val="00A2637C"/>
    <w:rsid w:val="00A27366"/>
    <w:rsid w:val="00A446C9"/>
    <w:rsid w:val="00A478E7"/>
    <w:rsid w:val="00A47961"/>
    <w:rsid w:val="00A635D6"/>
    <w:rsid w:val="00A8553A"/>
    <w:rsid w:val="00A93AED"/>
    <w:rsid w:val="00AE1319"/>
    <w:rsid w:val="00AE34BB"/>
    <w:rsid w:val="00B16950"/>
    <w:rsid w:val="00B226F2"/>
    <w:rsid w:val="00B2407C"/>
    <w:rsid w:val="00B24DFC"/>
    <w:rsid w:val="00B274DF"/>
    <w:rsid w:val="00B33D24"/>
    <w:rsid w:val="00B4799B"/>
    <w:rsid w:val="00B503E2"/>
    <w:rsid w:val="00B56BDF"/>
    <w:rsid w:val="00B65812"/>
    <w:rsid w:val="00B85A0E"/>
    <w:rsid w:val="00B85CD6"/>
    <w:rsid w:val="00B90A27"/>
    <w:rsid w:val="00B9554D"/>
    <w:rsid w:val="00B95832"/>
    <w:rsid w:val="00BB2B9F"/>
    <w:rsid w:val="00BB7D9E"/>
    <w:rsid w:val="00BC2334"/>
    <w:rsid w:val="00BC7BF8"/>
    <w:rsid w:val="00BD3724"/>
    <w:rsid w:val="00BD3CB8"/>
    <w:rsid w:val="00BD4E6F"/>
    <w:rsid w:val="00BF32F0"/>
    <w:rsid w:val="00BF4DCE"/>
    <w:rsid w:val="00C03E1C"/>
    <w:rsid w:val="00C05CE5"/>
    <w:rsid w:val="00C10C04"/>
    <w:rsid w:val="00C60619"/>
    <w:rsid w:val="00C6171E"/>
    <w:rsid w:val="00C91958"/>
    <w:rsid w:val="00CA3F51"/>
    <w:rsid w:val="00CA6395"/>
    <w:rsid w:val="00CA6F2C"/>
    <w:rsid w:val="00CB3099"/>
    <w:rsid w:val="00CE41CB"/>
    <w:rsid w:val="00CF1871"/>
    <w:rsid w:val="00D019CE"/>
    <w:rsid w:val="00D1133E"/>
    <w:rsid w:val="00D17A34"/>
    <w:rsid w:val="00D26628"/>
    <w:rsid w:val="00D332B3"/>
    <w:rsid w:val="00D36568"/>
    <w:rsid w:val="00D53D62"/>
    <w:rsid w:val="00D55207"/>
    <w:rsid w:val="00D80B12"/>
    <w:rsid w:val="00D81801"/>
    <w:rsid w:val="00D92B45"/>
    <w:rsid w:val="00D95962"/>
    <w:rsid w:val="00D97C83"/>
    <w:rsid w:val="00DA0304"/>
    <w:rsid w:val="00DA6F97"/>
    <w:rsid w:val="00DB2F12"/>
    <w:rsid w:val="00DC389B"/>
    <w:rsid w:val="00DC7364"/>
    <w:rsid w:val="00DD0E7B"/>
    <w:rsid w:val="00DE2FEE"/>
    <w:rsid w:val="00DE4CA4"/>
    <w:rsid w:val="00DF35B9"/>
    <w:rsid w:val="00DF58DF"/>
    <w:rsid w:val="00E00BE9"/>
    <w:rsid w:val="00E22A11"/>
    <w:rsid w:val="00E26AE4"/>
    <w:rsid w:val="00E31E5C"/>
    <w:rsid w:val="00E410FD"/>
    <w:rsid w:val="00E44DD2"/>
    <w:rsid w:val="00E558C3"/>
    <w:rsid w:val="00E55927"/>
    <w:rsid w:val="00E66E7B"/>
    <w:rsid w:val="00E912A6"/>
    <w:rsid w:val="00EA2A83"/>
    <w:rsid w:val="00EA4844"/>
    <w:rsid w:val="00EA4D9C"/>
    <w:rsid w:val="00EA5A97"/>
    <w:rsid w:val="00EB75EE"/>
    <w:rsid w:val="00EC7259"/>
    <w:rsid w:val="00EE4C1D"/>
    <w:rsid w:val="00EE5890"/>
    <w:rsid w:val="00EF3685"/>
    <w:rsid w:val="00F04350"/>
    <w:rsid w:val="00F077E7"/>
    <w:rsid w:val="00F133DB"/>
    <w:rsid w:val="00F159EB"/>
    <w:rsid w:val="00F23344"/>
    <w:rsid w:val="00F25BF4"/>
    <w:rsid w:val="00F267DB"/>
    <w:rsid w:val="00F46F6F"/>
    <w:rsid w:val="00F60608"/>
    <w:rsid w:val="00F62217"/>
    <w:rsid w:val="00F8325A"/>
    <w:rsid w:val="00F9635C"/>
    <w:rsid w:val="00FB17A9"/>
    <w:rsid w:val="00FB2129"/>
    <w:rsid w:val="00FB527C"/>
    <w:rsid w:val="00FB5783"/>
    <w:rsid w:val="00FB6F75"/>
    <w:rsid w:val="00FC0EB3"/>
    <w:rsid w:val="00FD675E"/>
    <w:rsid w:val="00FE5674"/>
    <w:rsid w:val="02020E62"/>
    <w:rsid w:val="045E7853"/>
    <w:rsid w:val="04EC0A8E"/>
    <w:rsid w:val="08031FDB"/>
    <w:rsid w:val="08AD6D4B"/>
    <w:rsid w:val="094A0868"/>
    <w:rsid w:val="0B1C069E"/>
    <w:rsid w:val="0BD53697"/>
    <w:rsid w:val="0C343F21"/>
    <w:rsid w:val="0C835FC6"/>
    <w:rsid w:val="0CF75AEC"/>
    <w:rsid w:val="0CFC666B"/>
    <w:rsid w:val="0E8007B3"/>
    <w:rsid w:val="0E8A5825"/>
    <w:rsid w:val="0EB46CC5"/>
    <w:rsid w:val="0EBA6EEF"/>
    <w:rsid w:val="0F440EC4"/>
    <w:rsid w:val="10B45AFE"/>
    <w:rsid w:val="10C06835"/>
    <w:rsid w:val="10FE6FB4"/>
    <w:rsid w:val="12817043"/>
    <w:rsid w:val="12917F49"/>
    <w:rsid w:val="131C2E78"/>
    <w:rsid w:val="151A3303"/>
    <w:rsid w:val="15653477"/>
    <w:rsid w:val="15C157C5"/>
    <w:rsid w:val="171E36CD"/>
    <w:rsid w:val="17785A5F"/>
    <w:rsid w:val="18A10923"/>
    <w:rsid w:val="18CE50C8"/>
    <w:rsid w:val="18D054B8"/>
    <w:rsid w:val="18FD48E5"/>
    <w:rsid w:val="196C38C7"/>
    <w:rsid w:val="1998518A"/>
    <w:rsid w:val="1B6946D7"/>
    <w:rsid w:val="1BA32A4D"/>
    <w:rsid w:val="1BC52A09"/>
    <w:rsid w:val="1BF27224"/>
    <w:rsid w:val="1C8F1FEE"/>
    <w:rsid w:val="1D691B01"/>
    <w:rsid w:val="1E4D2BEB"/>
    <w:rsid w:val="1FB03581"/>
    <w:rsid w:val="1FF34CAE"/>
    <w:rsid w:val="206A6C61"/>
    <w:rsid w:val="21750EDC"/>
    <w:rsid w:val="221A110A"/>
    <w:rsid w:val="22C57AF0"/>
    <w:rsid w:val="22E51507"/>
    <w:rsid w:val="23254664"/>
    <w:rsid w:val="23D806C5"/>
    <w:rsid w:val="248C3F9A"/>
    <w:rsid w:val="27473B44"/>
    <w:rsid w:val="274967CD"/>
    <w:rsid w:val="278706A3"/>
    <w:rsid w:val="282644E5"/>
    <w:rsid w:val="29197499"/>
    <w:rsid w:val="29D27D47"/>
    <w:rsid w:val="2A1A13C1"/>
    <w:rsid w:val="2A1F095D"/>
    <w:rsid w:val="2BCF1BED"/>
    <w:rsid w:val="2D7B3F30"/>
    <w:rsid w:val="2D9831AE"/>
    <w:rsid w:val="2E950AE8"/>
    <w:rsid w:val="2F037A96"/>
    <w:rsid w:val="2F1F3C45"/>
    <w:rsid w:val="2F9161E2"/>
    <w:rsid w:val="30B0513C"/>
    <w:rsid w:val="314F28AC"/>
    <w:rsid w:val="32294F96"/>
    <w:rsid w:val="32BE2C56"/>
    <w:rsid w:val="32F027F4"/>
    <w:rsid w:val="3328007B"/>
    <w:rsid w:val="334F677D"/>
    <w:rsid w:val="33B467F3"/>
    <w:rsid w:val="34264ED9"/>
    <w:rsid w:val="34EA78E8"/>
    <w:rsid w:val="35883989"/>
    <w:rsid w:val="35FC3367"/>
    <w:rsid w:val="365A047F"/>
    <w:rsid w:val="36832322"/>
    <w:rsid w:val="36B41935"/>
    <w:rsid w:val="371C7127"/>
    <w:rsid w:val="381C3481"/>
    <w:rsid w:val="38A564C0"/>
    <w:rsid w:val="38ED35CE"/>
    <w:rsid w:val="39C00AEA"/>
    <w:rsid w:val="39C20F58"/>
    <w:rsid w:val="3A686FFC"/>
    <w:rsid w:val="3AB80A91"/>
    <w:rsid w:val="3AB869CE"/>
    <w:rsid w:val="3BD10567"/>
    <w:rsid w:val="3C9B5C70"/>
    <w:rsid w:val="3D1113B3"/>
    <w:rsid w:val="3D1A3B17"/>
    <w:rsid w:val="3DED6A41"/>
    <w:rsid w:val="3E381184"/>
    <w:rsid w:val="3E6413AF"/>
    <w:rsid w:val="3FA14297"/>
    <w:rsid w:val="3FE83B83"/>
    <w:rsid w:val="40FA6792"/>
    <w:rsid w:val="410B688D"/>
    <w:rsid w:val="42746D70"/>
    <w:rsid w:val="44F5409D"/>
    <w:rsid w:val="45D6606C"/>
    <w:rsid w:val="47C77FDB"/>
    <w:rsid w:val="486A6D94"/>
    <w:rsid w:val="48C7744D"/>
    <w:rsid w:val="49515559"/>
    <w:rsid w:val="49721499"/>
    <w:rsid w:val="49A95C30"/>
    <w:rsid w:val="4A7511B6"/>
    <w:rsid w:val="4A9E3FDF"/>
    <w:rsid w:val="4B4365CE"/>
    <w:rsid w:val="4B5F67E1"/>
    <w:rsid w:val="4DC4014B"/>
    <w:rsid w:val="4DD042F5"/>
    <w:rsid w:val="4EB065CA"/>
    <w:rsid w:val="4FB44C17"/>
    <w:rsid w:val="504E5522"/>
    <w:rsid w:val="52034728"/>
    <w:rsid w:val="52724BC5"/>
    <w:rsid w:val="53835997"/>
    <w:rsid w:val="53E35754"/>
    <w:rsid w:val="53F60765"/>
    <w:rsid w:val="5466524E"/>
    <w:rsid w:val="549B7D07"/>
    <w:rsid w:val="54CE2AC3"/>
    <w:rsid w:val="558A22CA"/>
    <w:rsid w:val="5690279C"/>
    <w:rsid w:val="56CA4C2D"/>
    <w:rsid w:val="58DC094B"/>
    <w:rsid w:val="5949464E"/>
    <w:rsid w:val="59D61B44"/>
    <w:rsid w:val="59F04C5C"/>
    <w:rsid w:val="5AB36378"/>
    <w:rsid w:val="5BD937A4"/>
    <w:rsid w:val="5C311502"/>
    <w:rsid w:val="5C3C4BF9"/>
    <w:rsid w:val="5CA039F5"/>
    <w:rsid w:val="5D927E0E"/>
    <w:rsid w:val="5DB667E3"/>
    <w:rsid w:val="5E7D71DF"/>
    <w:rsid w:val="5F0E1468"/>
    <w:rsid w:val="5FBD7839"/>
    <w:rsid w:val="60633B53"/>
    <w:rsid w:val="60AA7161"/>
    <w:rsid w:val="63CD2BA5"/>
    <w:rsid w:val="63E043AB"/>
    <w:rsid w:val="64E95BD5"/>
    <w:rsid w:val="66235B60"/>
    <w:rsid w:val="66771165"/>
    <w:rsid w:val="66A534A1"/>
    <w:rsid w:val="672014B6"/>
    <w:rsid w:val="68A12CCF"/>
    <w:rsid w:val="698A215A"/>
    <w:rsid w:val="69F50671"/>
    <w:rsid w:val="6A4D2372"/>
    <w:rsid w:val="6BD377E3"/>
    <w:rsid w:val="6BEF4BDB"/>
    <w:rsid w:val="6C524235"/>
    <w:rsid w:val="6C6F2C16"/>
    <w:rsid w:val="6C881FA1"/>
    <w:rsid w:val="6CB555A1"/>
    <w:rsid w:val="6D8C50DA"/>
    <w:rsid w:val="6DCF2621"/>
    <w:rsid w:val="6E7467FC"/>
    <w:rsid w:val="6E9F0A61"/>
    <w:rsid w:val="6EA87549"/>
    <w:rsid w:val="6F30174B"/>
    <w:rsid w:val="70060D55"/>
    <w:rsid w:val="70145DC1"/>
    <w:rsid w:val="7026587C"/>
    <w:rsid w:val="7211442F"/>
    <w:rsid w:val="72172476"/>
    <w:rsid w:val="728C12CA"/>
    <w:rsid w:val="72DF5024"/>
    <w:rsid w:val="7306179D"/>
    <w:rsid w:val="734C3ECA"/>
    <w:rsid w:val="73B05885"/>
    <w:rsid w:val="73F92E34"/>
    <w:rsid w:val="75096362"/>
    <w:rsid w:val="773D7643"/>
    <w:rsid w:val="77415031"/>
    <w:rsid w:val="77675513"/>
    <w:rsid w:val="78712483"/>
    <w:rsid w:val="7A6E74AA"/>
    <w:rsid w:val="7AAE67A1"/>
    <w:rsid w:val="7B70376D"/>
    <w:rsid w:val="7B8B6E30"/>
    <w:rsid w:val="7D0A05D5"/>
    <w:rsid w:val="7D7535F8"/>
    <w:rsid w:val="7DCF062D"/>
    <w:rsid w:val="7E1466E2"/>
    <w:rsid w:val="7E337F6F"/>
    <w:rsid w:val="7FA9792C"/>
    <w:rsid w:val="7FD479BF"/>
    <w:rsid w:val="7FDB07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color="white">
      <v:fill color="white"/>
    </o:shapedefaults>
    <o:shapelayout v:ext="edit">
      <o:idmap v:ext="edit" data="1"/>
    </o:shapelayout>
  </w:shapeDefaults>
  <w:decimalSymbol w:val="."/>
  <w:listSeparator w:val=","/>
  <w14:docId w14:val="5030357B"/>
  <w15:docId w15:val="{8085FE59-F6EE-488B-9FBC-59484C178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qFormat="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Calibri" w:hAnsi="Arial" w:cs="Calibri"/>
      <w:sz w:val="22"/>
      <w:szCs w:val="22"/>
      <w:lang w:val="en-GB" w:eastAsia="en-GB"/>
    </w:rPr>
  </w:style>
  <w:style w:type="paragraph" w:styleId="Heading1">
    <w:name w:val="heading 1"/>
    <w:basedOn w:val="Normal"/>
    <w:next w:val="BodyText"/>
    <w:link w:val="Heading1Char"/>
    <w:uiPriority w:val="9"/>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Normal"/>
    <w:link w:val="Heading2Char"/>
    <w:uiPriority w:val="9"/>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uiPriority w:val="9"/>
    <w:qFormat/>
    <w:pPr>
      <w:keepNext/>
      <w:numPr>
        <w:ilvl w:val="2"/>
        <w:numId w:val="1"/>
      </w:numPr>
      <w:spacing w:before="120" w:after="120"/>
      <w:outlineLvl w:val="2"/>
    </w:pPr>
    <w:rPr>
      <w:rFonts w:ascii="Calibri" w:hAnsi="Calibri"/>
      <w:szCs w:val="20"/>
      <w:lang w:eastAsia="de-DE"/>
    </w:rPr>
  </w:style>
  <w:style w:type="paragraph" w:styleId="Heading4">
    <w:name w:val="heading 4"/>
    <w:basedOn w:val="Normal"/>
    <w:next w:val="BodyTextIndent"/>
    <w:link w:val="Heading4Char"/>
    <w:uiPriority w:val="9"/>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uiPriority w:val="9"/>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NormalWeb">
    <w:name w:val="Normal (Web)"/>
    <w:basedOn w:val="Normal"/>
    <w:uiPriority w:val="99"/>
    <w:semiHidden/>
    <w:unhideWhenUsed/>
    <w:qFormat/>
    <w:pPr>
      <w:spacing w:before="100" w:after="100" w:line="240" w:lineRule="atLeast"/>
    </w:pPr>
    <w:rPr>
      <w:rFonts w:ascii="Verdana" w:eastAsia="Times New Roman" w:hAnsi="Verdana" w:cs="Times New Roman"/>
      <w:sz w:val="18"/>
      <w:szCs w:val="18"/>
      <w:lang w:val="da-DK" w:eastAsia="da-DK"/>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FollowedHyperlink">
    <w:name w:val="FollowedHyperlink"/>
    <w:basedOn w:val="DefaultParagraphFont"/>
    <w:uiPriority w:val="99"/>
    <w:semiHidden/>
    <w:unhideWhenUsed/>
    <w:qFormat/>
    <w:rPr>
      <w:rFonts w:ascii="Verdana" w:hAnsi="Verdana" w:hint="default"/>
      <w:color w:val="0099FF"/>
      <w:u w:val="none"/>
    </w:rPr>
  </w:style>
  <w:style w:type="character" w:styleId="Emphasis">
    <w:name w:val="Emphasis"/>
    <w:basedOn w:val="DefaultParagraphFont"/>
    <w:uiPriority w:val="20"/>
    <w:qFormat/>
    <w:rPr>
      <w:i/>
      <w:iCs/>
    </w:rPr>
  </w:style>
  <w:style w:type="character" w:styleId="Hyperlink">
    <w:name w:val="Hyperlink"/>
    <w:basedOn w:val="DefaultParagraphFont"/>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uiPriority w:val="9"/>
    <w:qFormat/>
    <w:rPr>
      <w:rFonts w:cs="Calibri"/>
      <w:b/>
      <w:caps/>
      <w:color w:val="0070C0"/>
      <w:kern w:val="28"/>
      <w:sz w:val="24"/>
      <w:szCs w:val="22"/>
      <w:lang w:eastAsia="de-DE"/>
    </w:rPr>
  </w:style>
  <w:style w:type="character" w:customStyle="1" w:styleId="Heading2Char">
    <w:name w:val="Heading 2 Char"/>
    <w:link w:val="Heading2"/>
    <w:uiPriority w:val="9"/>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uiPriority w:val="9"/>
    <w:qFormat/>
    <w:rPr>
      <w:rFonts w:cs="Calibri"/>
      <w:sz w:val="22"/>
      <w:lang w:eastAsia="de-DE"/>
    </w:rPr>
  </w:style>
  <w:style w:type="character" w:customStyle="1" w:styleId="Heading4Char">
    <w:name w:val="Heading 4 Char"/>
    <w:link w:val="Heading4"/>
    <w:uiPriority w:val="9"/>
    <w:qFormat/>
    <w:rPr>
      <w:rFonts w:ascii="Arial" w:hAnsi="Arial" w:cs="Calibri"/>
      <w:szCs w:val="20"/>
      <w:lang w:val="en-US" w:eastAsia="de-DE"/>
    </w:rPr>
  </w:style>
  <w:style w:type="character" w:customStyle="1" w:styleId="Heading5Char">
    <w:name w:val="Heading 5 Char"/>
    <w:link w:val="Heading5"/>
    <w:uiPriority w:val="9"/>
    <w:qFormat/>
    <w:rPr>
      <w:rFonts w:ascii="Arial" w:eastAsia="Times New Roman" w:hAnsi="Arial" w:cs="Times New Roman"/>
      <w:szCs w:val="20"/>
      <w:lang w:val="de-DE" w:eastAsia="de-DE"/>
    </w:rPr>
  </w:style>
  <w:style w:type="character" w:customStyle="1" w:styleId="Heading6Char">
    <w:name w:val="Heading 6 Char"/>
    <w:link w:val="Heading6"/>
    <w:uiPriority w:val="9"/>
    <w:qFormat/>
    <w:rPr>
      <w:rFonts w:ascii="Arial" w:hAnsi="Arial" w:cs="Calibri"/>
      <w:szCs w:val="20"/>
      <w:lang w:val="de-DE" w:eastAsia="de-DE"/>
    </w:rPr>
  </w:style>
  <w:style w:type="character" w:customStyle="1" w:styleId="Heading7Char">
    <w:name w:val="Heading 7 Char"/>
    <w:link w:val="Heading7"/>
    <w:qFormat/>
    <w:rPr>
      <w:rFonts w:ascii="Arial" w:hAnsi="Arial" w:cs="Calibri"/>
      <w:szCs w:val="20"/>
      <w:lang w:val="de-DE" w:eastAsia="de-DE"/>
    </w:rPr>
  </w:style>
  <w:style w:type="character" w:customStyle="1" w:styleId="Heading8Char">
    <w:name w:val="Heading 8 Char"/>
    <w:link w:val="Heading8"/>
    <w:qFormat/>
    <w:rPr>
      <w:rFonts w:ascii="Arial" w:hAnsi="Arial" w:cs="Calibri"/>
      <w:szCs w:val="20"/>
      <w:lang w:val="de-DE" w:eastAsia="de-DE"/>
    </w:rPr>
  </w:style>
  <w:style w:type="character" w:customStyle="1" w:styleId="Heading9Char">
    <w:name w:val="Heading 9 Char"/>
    <w:link w:val="Heading9"/>
    <w:qFormat/>
    <w:rPr>
      <w:rFonts w:ascii="Arial" w:hAnsi="Arial" w:cs="Calibri"/>
      <w:szCs w:val="20"/>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customStyle="1" w:styleId="collapsepanelheader">
    <w:name w:val="collapsepanelheader"/>
    <w:basedOn w:val="Normal"/>
    <w:qFormat/>
    <w:pPr>
      <w:pBdr>
        <w:top w:val="single" w:sz="6" w:space="5" w:color="1F59A2"/>
        <w:left w:val="single" w:sz="6" w:space="5" w:color="1F59A2"/>
        <w:bottom w:val="single" w:sz="6" w:space="5" w:color="1F59A2"/>
        <w:right w:val="single" w:sz="6" w:space="5" w:color="1F59A2"/>
      </w:pBdr>
      <w:shd w:val="clear" w:color="auto" w:fill="C7D3E7"/>
      <w:spacing w:before="100" w:after="100" w:line="240" w:lineRule="atLeast"/>
    </w:pPr>
    <w:rPr>
      <w:rFonts w:ascii="Verdana" w:eastAsia="Times New Roman" w:hAnsi="Verdana" w:cs="Times New Roman"/>
      <w:b/>
      <w:bCs/>
      <w:color w:val="000000"/>
      <w:sz w:val="18"/>
      <w:szCs w:val="18"/>
      <w:lang w:val="da-DK" w:eastAsia="da-DK"/>
    </w:rPr>
  </w:style>
  <w:style w:type="paragraph" w:customStyle="1" w:styleId="smallfont">
    <w:name w:val="small_font"/>
    <w:basedOn w:val="Normal"/>
    <w:qFormat/>
    <w:pPr>
      <w:spacing w:before="100" w:after="100" w:line="240" w:lineRule="atLeast"/>
    </w:pPr>
    <w:rPr>
      <w:rFonts w:ascii="Verdana" w:eastAsia="Times New Roman" w:hAnsi="Verdana" w:cs="Times New Roman"/>
      <w:sz w:val="16"/>
      <w:szCs w:val="16"/>
      <w:lang w:val="da-DK" w:eastAsia="da-DK"/>
    </w:rPr>
  </w:style>
  <w:style w:type="paragraph" w:customStyle="1" w:styleId="indenttext">
    <w:name w:val="indent_text"/>
    <w:basedOn w:val="Normal"/>
    <w:qFormat/>
    <w:pPr>
      <w:spacing w:before="100" w:after="100" w:line="240" w:lineRule="atLeast"/>
    </w:pPr>
    <w:rPr>
      <w:rFonts w:ascii="Verdana" w:eastAsia="Times New Roman" w:hAnsi="Verdana" w:cs="Times New Roman"/>
      <w:sz w:val="18"/>
      <w:szCs w:val="18"/>
      <w:lang w:val="da-DK" w:eastAsia="da-DK"/>
    </w:rPr>
  </w:style>
  <w:style w:type="paragraph" w:customStyle="1" w:styleId="tdheadblue">
    <w:name w:val="td_head_blue"/>
    <w:basedOn w:val="Normal"/>
    <w:qFormat/>
    <w:pPr>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tdblue">
    <w:name w:val="td_blue"/>
    <w:basedOn w:val="Normal"/>
    <w:qFormat/>
    <w:pPr>
      <w:shd w:val="clear" w:color="auto" w:fill="008BD0"/>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tdheadred">
    <w:name w:val="td_head_red"/>
    <w:basedOn w:val="Normal"/>
    <w:qFormat/>
    <w:pPr>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tdred">
    <w:name w:val="td_red"/>
    <w:basedOn w:val="Normal"/>
    <w:qFormat/>
    <w:pPr>
      <w:shd w:val="clear" w:color="auto" w:fill="D91D52"/>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tdheadorange">
    <w:name w:val="td_head_orange"/>
    <w:basedOn w:val="Normal"/>
    <w:qFormat/>
    <w:pPr>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tdorange">
    <w:name w:val="td_orange"/>
    <w:basedOn w:val="Normal"/>
    <w:qFormat/>
    <w:pPr>
      <w:shd w:val="clear" w:color="auto" w:fill="FFBB00"/>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tdheadpurple">
    <w:name w:val="td_head_purple"/>
    <w:basedOn w:val="Normal"/>
    <w:qFormat/>
    <w:pPr>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tdpurple">
    <w:name w:val="td_purple"/>
    <w:basedOn w:val="Normal"/>
    <w:qFormat/>
    <w:pPr>
      <w:shd w:val="clear" w:color="auto" w:fill="93117E"/>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lmcellcfdef3">
    <w:name w:val="lm_cell_cfdef3"/>
    <w:basedOn w:val="Normal"/>
    <w:qFormat/>
    <w:pPr>
      <w:pBdr>
        <w:top w:val="single" w:sz="6" w:space="5" w:color="CFDEF3"/>
        <w:left w:val="single" w:sz="6" w:space="5" w:color="CFDEF3"/>
        <w:right w:val="single" w:sz="6" w:space="5" w:color="CFDEF3"/>
      </w:pBdr>
      <w:spacing w:before="100" w:after="100" w:line="240" w:lineRule="atLeast"/>
    </w:pPr>
    <w:rPr>
      <w:rFonts w:ascii="Verdana" w:eastAsia="Times New Roman" w:hAnsi="Verdana" w:cs="Times New Roman"/>
      <w:b/>
      <w:bCs/>
      <w:sz w:val="18"/>
      <w:szCs w:val="18"/>
      <w:lang w:val="da-DK" w:eastAsia="da-DK"/>
    </w:rPr>
  </w:style>
  <w:style w:type="paragraph" w:customStyle="1" w:styleId="lmtopcellcfdef3">
    <w:name w:val="lm_top_cell_cfdef3"/>
    <w:basedOn w:val="Normal"/>
    <w:qFormat/>
    <w:pPr>
      <w:pBdr>
        <w:top w:val="single" w:sz="6" w:space="5" w:color="FFFFFF"/>
      </w:pBdr>
      <w:shd w:val="clear" w:color="auto" w:fill="CFDEF3"/>
      <w:spacing w:before="100" w:after="100" w:line="240" w:lineRule="atLeast"/>
    </w:pPr>
    <w:rPr>
      <w:rFonts w:ascii="Verdana" w:eastAsia="Times New Roman" w:hAnsi="Verdana" w:cs="Times New Roman"/>
      <w:b/>
      <w:bCs/>
      <w:color w:val="FFFFFF"/>
      <w:sz w:val="18"/>
      <w:szCs w:val="18"/>
      <w:lang w:val="da-DK" w:eastAsia="da-DK"/>
    </w:rPr>
  </w:style>
  <w:style w:type="paragraph" w:customStyle="1" w:styleId="lmcell2cfdef3">
    <w:name w:val="lm_cell2_cfdef3"/>
    <w:basedOn w:val="Normal"/>
    <w:qFormat/>
    <w:pPr>
      <w:pBdr>
        <w:top w:val="single" w:sz="6" w:space="5" w:color="CFDEF3"/>
        <w:left w:val="single" w:sz="6" w:space="5" w:color="CFDEF3"/>
        <w:right w:val="single" w:sz="2" w:space="5" w:color="CFDEF3"/>
      </w:pBdr>
      <w:spacing w:before="100" w:after="100" w:line="240" w:lineRule="atLeast"/>
    </w:pPr>
    <w:rPr>
      <w:rFonts w:ascii="Verdana" w:eastAsia="Times New Roman" w:hAnsi="Verdana" w:cs="Times New Roman"/>
      <w:b/>
      <w:bCs/>
      <w:sz w:val="18"/>
      <w:szCs w:val="18"/>
      <w:lang w:val="da-DK" w:eastAsia="da-DK"/>
    </w:rPr>
  </w:style>
  <w:style w:type="paragraph" w:customStyle="1" w:styleId="lmcell004b96">
    <w:name w:val="lm_cell_004b96"/>
    <w:basedOn w:val="Normal"/>
    <w:qFormat/>
    <w:pPr>
      <w:pBdr>
        <w:top w:val="single" w:sz="6" w:space="5" w:color="004B96"/>
        <w:left w:val="single" w:sz="2" w:space="5" w:color="004B96"/>
        <w:right w:val="single" w:sz="6" w:space="5" w:color="004B96"/>
      </w:pBdr>
      <w:spacing w:before="100" w:after="100" w:line="240" w:lineRule="atLeast"/>
    </w:pPr>
    <w:rPr>
      <w:rFonts w:ascii="Verdana" w:eastAsia="Times New Roman" w:hAnsi="Verdana" w:cs="Times New Roman"/>
      <w:b/>
      <w:bCs/>
      <w:sz w:val="18"/>
      <w:szCs w:val="18"/>
      <w:lang w:val="da-DK" w:eastAsia="da-DK"/>
    </w:rPr>
  </w:style>
  <w:style w:type="paragraph" w:customStyle="1" w:styleId="tdhead">
    <w:name w:val="td_head"/>
    <w:basedOn w:val="Normal"/>
    <w:qFormat/>
    <w:pPr>
      <w:shd w:val="clear" w:color="auto" w:fill="004B96"/>
      <w:spacing w:before="100" w:after="100" w:line="240" w:lineRule="atLeast"/>
    </w:pPr>
    <w:rPr>
      <w:rFonts w:ascii="Verdana" w:eastAsia="Times New Roman" w:hAnsi="Verdana" w:cs="Times New Roman"/>
      <w:b/>
      <w:bCs/>
      <w:color w:val="FFFFFF"/>
      <w:sz w:val="20"/>
      <w:szCs w:val="20"/>
      <w:lang w:val="da-DK" w:eastAsia="da-DK"/>
    </w:rPr>
  </w:style>
  <w:style w:type="paragraph" w:customStyle="1" w:styleId="counciltitle">
    <w:name w:val="council_title"/>
    <w:basedOn w:val="Normal"/>
    <w:qFormat/>
    <w:pPr>
      <w:spacing w:before="100" w:after="100" w:line="240" w:lineRule="atLeast"/>
    </w:pPr>
    <w:rPr>
      <w:rFonts w:ascii="Verdana" w:eastAsia="Times New Roman" w:hAnsi="Verdana" w:cs="Times New Roman"/>
      <w:b/>
      <w:bCs/>
      <w:color w:val="000080"/>
      <w:sz w:val="24"/>
      <w:szCs w:val="24"/>
      <w:lang w:val="da-DK" w:eastAsia="da-DK"/>
    </w:rPr>
  </w:style>
  <w:style w:type="paragraph" w:customStyle="1" w:styleId="councilsubtitle">
    <w:name w:val="council_subtitle"/>
    <w:basedOn w:val="Normal"/>
    <w:qFormat/>
    <w:pPr>
      <w:pBdr>
        <w:top w:val="single" w:sz="6" w:space="2" w:color="1F59A2"/>
        <w:left w:val="single" w:sz="6" w:space="2" w:color="1F59A2"/>
        <w:bottom w:val="single" w:sz="6" w:space="2" w:color="1F59A2"/>
        <w:right w:val="single" w:sz="6" w:space="2" w:color="1F59A2"/>
      </w:pBdr>
      <w:shd w:val="clear" w:color="auto" w:fill="CFDEF3"/>
      <w:spacing w:before="100" w:after="100" w:line="240" w:lineRule="atLeast"/>
    </w:pPr>
    <w:rPr>
      <w:rFonts w:ascii="Verdana" w:eastAsia="Times New Roman" w:hAnsi="Verdana" w:cs="Times New Roman"/>
      <w:b/>
      <w:bCs/>
      <w:color w:val="000080"/>
      <w:sz w:val="18"/>
      <w:szCs w:val="18"/>
      <w:lang w:val="da-DK" w:eastAsia="da-DK"/>
    </w:rPr>
  </w:style>
  <w:style w:type="paragraph" w:customStyle="1" w:styleId="Titel1">
    <w:name w:val="Titel1"/>
    <w:basedOn w:val="Normal"/>
    <w:qFormat/>
    <w:pPr>
      <w:spacing w:before="100" w:after="100"/>
    </w:pPr>
    <w:rPr>
      <w:rFonts w:ascii="Verdana" w:eastAsia="Times New Roman" w:hAnsi="Verdana" w:cs="Times New Roman"/>
      <w:b/>
      <w:bCs/>
      <w:color w:val="004B96"/>
      <w:lang w:val="da-DK" w:eastAsia="da-DK"/>
    </w:rPr>
  </w:style>
  <w:style w:type="paragraph" w:customStyle="1" w:styleId="title2">
    <w:name w:val="title2"/>
    <w:basedOn w:val="Normal"/>
    <w:qFormat/>
    <w:pPr>
      <w:spacing w:before="100" w:after="100" w:line="240" w:lineRule="atLeast"/>
    </w:pPr>
    <w:rPr>
      <w:rFonts w:ascii="Verdana" w:eastAsia="Times New Roman" w:hAnsi="Verdana" w:cs="Times New Roman"/>
      <w:b/>
      <w:bCs/>
      <w:color w:val="000080"/>
      <w:sz w:val="26"/>
      <w:szCs w:val="26"/>
      <w:lang w:val="da-DK" w:eastAsia="da-DK"/>
    </w:rPr>
  </w:style>
  <w:style w:type="paragraph" w:customStyle="1" w:styleId="Undertitel1">
    <w:name w:val="Undertitel1"/>
    <w:basedOn w:val="Normal"/>
    <w:qFormat/>
    <w:pPr>
      <w:pBdr>
        <w:top w:val="single" w:sz="6" w:space="2" w:color="1F59A2"/>
        <w:left w:val="single" w:sz="6" w:space="2" w:color="1F59A2"/>
        <w:bottom w:val="single" w:sz="6" w:space="2" w:color="1F59A2"/>
        <w:right w:val="single" w:sz="6" w:space="2" w:color="1F59A2"/>
      </w:pBdr>
      <w:shd w:val="clear" w:color="auto" w:fill="CFDEF3"/>
      <w:spacing w:before="100" w:after="100" w:line="240" w:lineRule="atLeast"/>
    </w:pPr>
    <w:rPr>
      <w:rFonts w:ascii="Verdana" w:eastAsia="Times New Roman" w:hAnsi="Verdana" w:cs="Times New Roman"/>
      <w:b/>
      <w:bCs/>
      <w:color w:val="000080"/>
      <w:sz w:val="18"/>
      <w:szCs w:val="18"/>
      <w:lang w:val="da-DK" w:eastAsia="da-DK"/>
    </w:rPr>
  </w:style>
  <w:style w:type="paragraph" w:customStyle="1" w:styleId="dashedcell">
    <w:name w:val="dashed_cell"/>
    <w:basedOn w:val="Normal"/>
    <w:qFormat/>
    <w:pPr>
      <w:pBdr>
        <w:top w:val="dashed" w:sz="6" w:space="5" w:color="1F59A2"/>
        <w:left w:val="dashed" w:sz="6" w:space="5" w:color="1F59A2"/>
        <w:bottom w:val="dashed" w:sz="6" w:space="5" w:color="1F59A2"/>
        <w:right w:val="dashed" w:sz="6" w:space="5" w:color="1F59A2"/>
      </w:pBdr>
      <w:spacing w:before="100" w:after="100" w:line="240" w:lineRule="atLeast"/>
    </w:pPr>
    <w:rPr>
      <w:rFonts w:ascii="Verdana" w:eastAsia="Times New Roman" w:hAnsi="Verdana" w:cs="Times New Roman"/>
      <w:sz w:val="18"/>
      <w:szCs w:val="18"/>
      <w:lang w:val="da-DK" w:eastAsia="da-DK"/>
    </w:rPr>
  </w:style>
  <w:style w:type="paragraph" w:customStyle="1" w:styleId="solidcell">
    <w:name w:val="solid_cell"/>
    <w:basedOn w:val="Normal"/>
    <w:qFormat/>
    <w:pPr>
      <w:pBdr>
        <w:top w:val="single" w:sz="6" w:space="5" w:color="1F59A2"/>
        <w:left w:val="single" w:sz="6" w:space="5" w:color="1F59A2"/>
        <w:bottom w:val="single" w:sz="6" w:space="5" w:color="1F59A2"/>
        <w:right w:val="single" w:sz="6" w:space="5" w:color="1F59A2"/>
      </w:pBdr>
      <w:spacing w:before="100" w:after="100" w:line="240" w:lineRule="atLeast"/>
    </w:pPr>
    <w:rPr>
      <w:rFonts w:ascii="Verdana" w:eastAsia="Times New Roman" w:hAnsi="Verdana" w:cs="Times New Roman"/>
      <w:sz w:val="18"/>
      <w:szCs w:val="18"/>
      <w:lang w:val="da-DK" w:eastAsia="da-DK"/>
    </w:rPr>
  </w:style>
  <w:style w:type="paragraph" w:customStyle="1" w:styleId="solidcellblue">
    <w:name w:val="solid_cell_blue"/>
    <w:basedOn w:val="Normal"/>
    <w:qFormat/>
    <w:pPr>
      <w:pBdr>
        <w:top w:val="single" w:sz="6" w:space="5" w:color="A3BEE5"/>
        <w:left w:val="single" w:sz="6" w:space="5" w:color="A3BEE5"/>
        <w:bottom w:val="single" w:sz="6" w:space="5" w:color="A3BEE5"/>
        <w:right w:val="single" w:sz="6" w:space="5" w:color="A3BEE5"/>
      </w:pBdr>
      <w:shd w:val="clear" w:color="auto" w:fill="E4ECF7"/>
      <w:spacing w:before="100" w:after="100" w:line="240" w:lineRule="atLeast"/>
    </w:pPr>
    <w:rPr>
      <w:rFonts w:ascii="Verdana" w:eastAsia="Times New Roman" w:hAnsi="Verdana" w:cs="Times New Roman"/>
      <w:sz w:val="18"/>
      <w:szCs w:val="18"/>
      <w:lang w:val="da-DK" w:eastAsia="da-DK"/>
    </w:rPr>
  </w:style>
  <w:style w:type="paragraph" w:customStyle="1" w:styleId="topritems">
    <w:name w:val="topritems"/>
    <w:basedOn w:val="Normal"/>
    <w:qFormat/>
    <w:pPr>
      <w:spacing w:before="100" w:after="100" w:line="240" w:lineRule="atLeast"/>
    </w:pPr>
    <w:rPr>
      <w:rFonts w:eastAsia="Times New Roman" w:cs="Arial"/>
      <w:b/>
      <w:bCs/>
      <w:color w:val="FFFFFF"/>
      <w:sz w:val="16"/>
      <w:szCs w:val="16"/>
      <w:lang w:val="da-DK" w:eastAsia="da-DK"/>
    </w:rPr>
  </w:style>
  <w:style w:type="paragraph" w:customStyle="1" w:styleId="topritemsar">
    <w:name w:val="topritems_ar"/>
    <w:basedOn w:val="Normal"/>
    <w:qFormat/>
    <w:pPr>
      <w:spacing w:before="100" w:after="100" w:line="240" w:lineRule="atLeast"/>
    </w:pPr>
    <w:rPr>
      <w:rFonts w:ascii="Simplified Arabic" w:eastAsia="Times New Roman" w:hAnsi="Simplified Arabic" w:cs="Simplified Arabic"/>
      <w:b/>
      <w:bCs/>
      <w:color w:val="FFFFFF"/>
      <w:sz w:val="26"/>
      <w:szCs w:val="26"/>
      <w:lang w:val="da-DK" w:eastAsia="da-DK"/>
    </w:rPr>
  </w:style>
  <w:style w:type="paragraph" w:customStyle="1" w:styleId="topritemszh">
    <w:name w:val="topritems_zh"/>
    <w:basedOn w:val="Normal"/>
    <w:qFormat/>
    <w:pPr>
      <w:spacing w:before="100" w:after="100" w:line="240" w:lineRule="atLeast"/>
    </w:pPr>
    <w:rPr>
      <w:rFonts w:ascii="SimSun" w:eastAsia="SimSun" w:hAnsi="SimSun" w:cs="Times New Roman"/>
      <w:b/>
      <w:bCs/>
      <w:color w:val="FFFFFF"/>
      <w:sz w:val="16"/>
      <w:szCs w:val="16"/>
      <w:lang w:val="da-DK" w:eastAsia="da-DK"/>
    </w:rPr>
  </w:style>
  <w:style w:type="paragraph" w:customStyle="1" w:styleId="topritems2">
    <w:name w:val="topritems2"/>
    <w:basedOn w:val="Normal"/>
    <w:qFormat/>
    <w:pPr>
      <w:spacing w:before="100" w:after="100" w:line="240" w:lineRule="atLeast"/>
    </w:pPr>
    <w:rPr>
      <w:rFonts w:eastAsia="Times New Roman" w:cs="Arial"/>
      <w:color w:val="FFFFFF"/>
      <w:sz w:val="16"/>
      <w:szCs w:val="16"/>
      <w:lang w:val="da-DK" w:eastAsia="da-DK"/>
    </w:rPr>
  </w:style>
  <w:style w:type="paragraph" w:customStyle="1" w:styleId="ulink">
    <w:name w:val="ulink"/>
    <w:basedOn w:val="Normal"/>
    <w:qFormat/>
    <w:pPr>
      <w:spacing w:before="100" w:after="100" w:line="240" w:lineRule="atLeast"/>
    </w:pPr>
    <w:rPr>
      <w:rFonts w:ascii="Verdana" w:eastAsia="Times New Roman" w:hAnsi="Verdana" w:cs="Times New Roman"/>
      <w:color w:val="000000"/>
      <w:sz w:val="18"/>
      <w:szCs w:val="18"/>
      <w:u w:val="single"/>
      <w:lang w:val="da-DK" w:eastAsia="da-DK"/>
    </w:rPr>
  </w:style>
  <w:style w:type="paragraph" w:customStyle="1" w:styleId="artab">
    <w:name w:val="ar_tab"/>
    <w:basedOn w:val="Normal"/>
    <w:qFormat/>
    <w:pPr>
      <w:spacing w:before="100" w:after="100" w:line="240" w:lineRule="atLeast"/>
    </w:pPr>
    <w:rPr>
      <w:rFonts w:ascii="Simplified Arabic" w:eastAsia="Times New Roman" w:hAnsi="Simplified Arabic" w:cs="Simplified Arabic"/>
      <w:color w:val="000000"/>
      <w:sz w:val="32"/>
      <w:szCs w:val="32"/>
      <w:lang w:val="da-DK" w:eastAsia="da-DK"/>
    </w:rPr>
  </w:style>
  <w:style w:type="paragraph" w:customStyle="1" w:styleId="arulink">
    <w:name w:val="ar_ulink"/>
    <w:basedOn w:val="Normal"/>
    <w:qFormat/>
    <w:pPr>
      <w:spacing w:before="100" w:after="100" w:line="240" w:lineRule="atLeast"/>
    </w:pPr>
    <w:rPr>
      <w:rFonts w:ascii="Simplified Arabic" w:eastAsia="Times New Roman" w:hAnsi="Simplified Arabic" w:cs="Simplified Arabic"/>
      <w:color w:val="000000"/>
      <w:sz w:val="28"/>
      <w:szCs w:val="28"/>
      <w:u w:val="single"/>
      <w:lang w:val="da-DK" w:eastAsia="da-DK"/>
    </w:rPr>
  </w:style>
  <w:style w:type="paragraph" w:customStyle="1" w:styleId="arb2link">
    <w:name w:val="ar_b2link"/>
    <w:basedOn w:val="Normal"/>
    <w:qFormat/>
    <w:pPr>
      <w:spacing w:before="100" w:after="100" w:line="240" w:lineRule="atLeast"/>
    </w:pPr>
    <w:rPr>
      <w:rFonts w:ascii="Simplified Arabic" w:eastAsia="Times New Roman" w:hAnsi="Simplified Arabic" w:cs="Simplified Arabic"/>
      <w:color w:val="004B96"/>
      <w:sz w:val="28"/>
      <w:szCs w:val="28"/>
      <w:u w:val="single"/>
      <w:lang w:val="da-DK" w:eastAsia="da-DK"/>
    </w:rPr>
  </w:style>
  <w:style w:type="paragraph" w:customStyle="1" w:styleId="iturlink">
    <w:name w:val="itur_link"/>
    <w:basedOn w:val="Normal"/>
    <w:qFormat/>
    <w:pPr>
      <w:spacing w:before="100" w:after="100" w:line="240" w:lineRule="atLeast"/>
    </w:pPr>
    <w:rPr>
      <w:rFonts w:ascii="Verdana" w:eastAsia="Times New Roman" w:hAnsi="Verdana" w:cs="Times New Roman"/>
      <w:color w:val="E0011C"/>
      <w:sz w:val="18"/>
      <w:szCs w:val="18"/>
      <w:u w:val="single"/>
      <w:lang w:val="da-DK" w:eastAsia="da-DK"/>
    </w:rPr>
  </w:style>
  <w:style w:type="paragraph" w:customStyle="1" w:styleId="itutlink">
    <w:name w:val="itut_link"/>
    <w:basedOn w:val="Normal"/>
    <w:qFormat/>
    <w:pPr>
      <w:spacing w:before="100" w:after="100" w:line="240" w:lineRule="atLeast"/>
    </w:pPr>
    <w:rPr>
      <w:rFonts w:ascii="Verdana" w:eastAsia="Times New Roman" w:hAnsi="Verdana" w:cs="Times New Roman"/>
      <w:color w:val="93117E"/>
      <w:sz w:val="18"/>
      <w:szCs w:val="18"/>
      <w:u w:val="single"/>
      <w:lang w:val="da-DK" w:eastAsia="da-DK"/>
    </w:rPr>
  </w:style>
  <w:style w:type="paragraph" w:customStyle="1" w:styleId="itudlink">
    <w:name w:val="itud_link"/>
    <w:basedOn w:val="Normal"/>
    <w:qFormat/>
    <w:pPr>
      <w:spacing w:before="100" w:after="100" w:line="240" w:lineRule="atLeast"/>
    </w:pPr>
    <w:rPr>
      <w:rFonts w:ascii="Verdana" w:eastAsia="Times New Roman" w:hAnsi="Verdana" w:cs="Times New Roman"/>
      <w:color w:val="DA8704"/>
      <w:sz w:val="18"/>
      <w:szCs w:val="18"/>
      <w:u w:val="single"/>
      <w:lang w:val="da-DK" w:eastAsia="da-DK"/>
    </w:rPr>
  </w:style>
  <w:style w:type="paragraph" w:customStyle="1" w:styleId="telecomlink">
    <w:name w:val="telecom_link"/>
    <w:basedOn w:val="Normal"/>
    <w:qFormat/>
    <w:pPr>
      <w:spacing w:before="100" w:after="100" w:line="240" w:lineRule="atLeast"/>
    </w:pPr>
    <w:rPr>
      <w:rFonts w:ascii="Verdana" w:eastAsia="Times New Roman" w:hAnsi="Verdana" w:cs="Times New Roman"/>
      <w:color w:val="007A3D"/>
      <w:sz w:val="18"/>
      <w:szCs w:val="18"/>
      <w:u w:val="single"/>
      <w:lang w:val="da-DK" w:eastAsia="da-DK"/>
    </w:rPr>
  </w:style>
  <w:style w:type="paragraph" w:customStyle="1" w:styleId="blink">
    <w:name w:val="blink"/>
    <w:basedOn w:val="Normal"/>
    <w:qFormat/>
    <w:pPr>
      <w:spacing w:before="100" w:after="100" w:line="240" w:lineRule="atLeast"/>
    </w:pPr>
    <w:rPr>
      <w:rFonts w:ascii="Verdana" w:eastAsia="Times New Roman" w:hAnsi="Verdana" w:cs="Times New Roman"/>
      <w:color w:val="004B96"/>
      <w:sz w:val="18"/>
      <w:szCs w:val="18"/>
      <w:lang w:val="da-DK" w:eastAsia="da-DK"/>
    </w:rPr>
  </w:style>
  <w:style w:type="paragraph" w:customStyle="1" w:styleId="b2link">
    <w:name w:val="b2link"/>
    <w:basedOn w:val="Normal"/>
    <w:qFormat/>
    <w:pPr>
      <w:spacing w:before="100" w:after="100" w:line="240" w:lineRule="atLeast"/>
    </w:pPr>
    <w:rPr>
      <w:rFonts w:ascii="Verdana" w:eastAsia="Times New Roman" w:hAnsi="Verdana" w:cs="Times New Roman"/>
      <w:color w:val="004B96"/>
      <w:sz w:val="18"/>
      <w:szCs w:val="18"/>
      <w:u w:val="single"/>
      <w:lang w:val="da-DK" w:eastAsia="da-DK"/>
    </w:rPr>
  </w:style>
  <w:style w:type="paragraph" w:customStyle="1" w:styleId="lmlink">
    <w:name w:val="lm_link"/>
    <w:basedOn w:val="Normal"/>
    <w:qFormat/>
    <w:pPr>
      <w:spacing w:before="100" w:after="100" w:line="240" w:lineRule="atLeast"/>
    </w:pPr>
    <w:rPr>
      <w:rFonts w:ascii="Verdana" w:eastAsia="Times New Roman" w:hAnsi="Verdana" w:cs="Times New Roman"/>
      <w:color w:val="004B96"/>
      <w:sz w:val="16"/>
      <w:szCs w:val="16"/>
      <w:lang w:val="da-DK" w:eastAsia="da-DK"/>
    </w:rPr>
  </w:style>
  <w:style w:type="paragraph" w:customStyle="1" w:styleId="lm2link">
    <w:name w:val="lm2_link"/>
    <w:basedOn w:val="Normal"/>
    <w:qFormat/>
    <w:pPr>
      <w:spacing w:before="100" w:after="100" w:line="240" w:lineRule="atLeast"/>
    </w:pPr>
    <w:rPr>
      <w:rFonts w:ascii="Verdana" w:eastAsia="Times New Roman" w:hAnsi="Verdana" w:cs="Times New Roman"/>
      <w:color w:val="004B96"/>
      <w:sz w:val="18"/>
      <w:szCs w:val="18"/>
      <w:lang w:val="da-DK" w:eastAsia="da-DK"/>
    </w:rPr>
  </w:style>
  <w:style w:type="paragraph" w:customStyle="1" w:styleId="nlink">
    <w:name w:val="nlink"/>
    <w:basedOn w:val="Normal"/>
    <w:qFormat/>
    <w:pPr>
      <w:spacing w:before="100" w:after="100" w:line="240" w:lineRule="atLeast"/>
    </w:pPr>
    <w:rPr>
      <w:rFonts w:ascii="Verdana" w:eastAsia="Times New Roman" w:hAnsi="Verdana" w:cs="Times New Roman"/>
      <w:color w:val="000000"/>
      <w:sz w:val="18"/>
      <w:szCs w:val="18"/>
      <w:lang w:val="da-DK" w:eastAsia="da-DK"/>
    </w:rPr>
  </w:style>
  <w:style w:type="paragraph" w:customStyle="1" w:styleId="itunewslink">
    <w:name w:val="itunews_link"/>
    <w:basedOn w:val="Normal"/>
    <w:qFormat/>
    <w:pPr>
      <w:spacing w:before="100" w:after="100" w:line="240" w:lineRule="atLeast"/>
    </w:pPr>
    <w:rPr>
      <w:rFonts w:ascii="Verdana" w:eastAsia="Times New Roman" w:hAnsi="Verdana" w:cs="Times New Roman"/>
      <w:color w:val="000000"/>
      <w:sz w:val="16"/>
      <w:szCs w:val="16"/>
      <w:lang w:val="da-DK" w:eastAsia="da-DK"/>
    </w:rPr>
  </w:style>
  <w:style w:type="paragraph" w:customStyle="1" w:styleId="footeritems">
    <w:name w:val="footeritems"/>
    <w:basedOn w:val="Normal"/>
    <w:qFormat/>
    <w:pPr>
      <w:spacing w:before="100" w:after="100"/>
    </w:pPr>
    <w:rPr>
      <w:rFonts w:ascii="Verdana" w:eastAsia="Times New Roman" w:hAnsi="Verdana" w:cs="Times New Roman"/>
      <w:color w:val="004B96"/>
      <w:sz w:val="16"/>
      <w:szCs w:val="16"/>
      <w:lang w:val="da-DK" w:eastAsia="da-DK"/>
    </w:rPr>
  </w:style>
  <w:style w:type="paragraph" w:customStyle="1" w:styleId="councilbluebullet">
    <w:name w:val="council_blue_bullet"/>
    <w:basedOn w:val="Normal"/>
    <w:qFormat/>
    <w:pPr>
      <w:ind w:left="-180"/>
    </w:pPr>
    <w:rPr>
      <w:rFonts w:ascii="Verdana" w:eastAsia="Times New Roman" w:hAnsi="Verdana" w:cs="Times New Roman"/>
      <w:sz w:val="18"/>
      <w:szCs w:val="18"/>
      <w:lang w:val="da-DK" w:eastAsia="da-DK"/>
    </w:rPr>
  </w:style>
  <w:style w:type="paragraph" w:customStyle="1" w:styleId="councilcircle">
    <w:name w:val="council_circle"/>
    <w:basedOn w:val="Normal"/>
    <w:qFormat/>
    <w:pPr>
      <w:ind w:left="75"/>
    </w:pPr>
    <w:rPr>
      <w:rFonts w:ascii="Verdana" w:eastAsia="Times New Roman" w:hAnsi="Verdana" w:cs="Times New Roman"/>
      <w:sz w:val="18"/>
      <w:szCs w:val="18"/>
      <w:lang w:val="da-DK" w:eastAsia="da-DK"/>
    </w:rPr>
  </w:style>
  <w:style w:type="paragraph" w:customStyle="1" w:styleId="bluebullet">
    <w:name w:val="blue_bullet"/>
    <w:basedOn w:val="Normal"/>
    <w:qFormat/>
    <w:pPr>
      <w:ind w:left="240"/>
    </w:pPr>
    <w:rPr>
      <w:rFonts w:ascii="Verdana" w:eastAsia="Times New Roman" w:hAnsi="Verdana" w:cs="Times New Roman"/>
      <w:sz w:val="18"/>
      <w:szCs w:val="18"/>
      <w:lang w:val="da-DK" w:eastAsia="da-DK"/>
    </w:rPr>
  </w:style>
  <w:style w:type="paragraph" w:customStyle="1" w:styleId="circle">
    <w:name w:val="circle"/>
    <w:basedOn w:val="Normal"/>
    <w:qFormat/>
    <w:pPr>
      <w:ind w:left="75"/>
    </w:pPr>
    <w:rPr>
      <w:rFonts w:ascii="Verdana" w:eastAsia="Times New Roman" w:hAnsi="Verdana" w:cs="Times New Roman"/>
      <w:sz w:val="18"/>
      <w:szCs w:val="18"/>
      <w:lang w:val="da-DK" w:eastAsia="da-DK"/>
    </w:rPr>
  </w:style>
  <w:style w:type="paragraph" w:customStyle="1" w:styleId="bluebullet2">
    <w:name w:val="blue_bullet2"/>
    <w:basedOn w:val="Normal"/>
    <w:qFormat/>
    <w:pPr>
      <w:ind w:left="330"/>
    </w:pPr>
    <w:rPr>
      <w:rFonts w:ascii="Verdana" w:eastAsia="Times New Roman" w:hAnsi="Verdana" w:cs="Times New Roman"/>
      <w:sz w:val="18"/>
      <w:szCs w:val="18"/>
      <w:lang w:val="da-DK" w:eastAsia="da-DK"/>
    </w:rPr>
  </w:style>
  <w:style w:type="paragraph" w:customStyle="1" w:styleId="bluebullet3">
    <w:name w:val="blue_bullet3"/>
    <w:basedOn w:val="Normal"/>
    <w:qFormat/>
    <w:pPr>
      <w:ind w:left="420"/>
    </w:pPr>
    <w:rPr>
      <w:rFonts w:ascii="Verdana" w:eastAsia="Times New Roman" w:hAnsi="Verdana" w:cs="Times New Roman"/>
      <w:sz w:val="18"/>
      <w:szCs w:val="18"/>
      <w:lang w:val="da-DK" w:eastAsia="da-DK"/>
    </w:rPr>
  </w:style>
  <w:style w:type="paragraph" w:customStyle="1" w:styleId="redbullet">
    <w:name w:val="red_bullet"/>
    <w:basedOn w:val="Normal"/>
    <w:qFormat/>
    <w:pPr>
      <w:spacing w:line="240" w:lineRule="atLeast"/>
      <w:ind w:left="240"/>
    </w:pPr>
    <w:rPr>
      <w:rFonts w:ascii="Verdana" w:eastAsia="Times New Roman" w:hAnsi="Verdana" w:cs="Times New Roman"/>
      <w:sz w:val="18"/>
      <w:szCs w:val="18"/>
      <w:lang w:val="da-DK" w:eastAsia="da-DK"/>
    </w:rPr>
  </w:style>
  <w:style w:type="paragraph" w:customStyle="1" w:styleId="redbullet2">
    <w:name w:val="red_bullet2"/>
    <w:basedOn w:val="Normal"/>
    <w:qFormat/>
    <w:pPr>
      <w:spacing w:line="240" w:lineRule="atLeast"/>
      <w:ind w:left="390"/>
    </w:pPr>
    <w:rPr>
      <w:rFonts w:ascii="Verdana" w:eastAsia="Times New Roman" w:hAnsi="Verdana" w:cs="Times New Roman"/>
      <w:sz w:val="18"/>
      <w:szCs w:val="18"/>
      <w:lang w:val="da-DK" w:eastAsia="da-DK"/>
    </w:rPr>
  </w:style>
  <w:style w:type="paragraph" w:customStyle="1" w:styleId="redbullet3">
    <w:name w:val="red_bullet3"/>
    <w:basedOn w:val="Normal"/>
    <w:qFormat/>
    <w:pPr>
      <w:spacing w:line="240" w:lineRule="atLeast"/>
      <w:ind w:left="540"/>
    </w:pPr>
    <w:rPr>
      <w:rFonts w:ascii="Verdana" w:eastAsia="Times New Roman" w:hAnsi="Verdana" w:cs="Times New Roman"/>
      <w:sz w:val="18"/>
      <w:szCs w:val="18"/>
      <w:lang w:val="da-DK" w:eastAsia="da-DK"/>
    </w:rPr>
  </w:style>
  <w:style w:type="paragraph" w:customStyle="1" w:styleId="orangebullet">
    <w:name w:val="orange_bullet"/>
    <w:basedOn w:val="Normal"/>
    <w:qFormat/>
    <w:pPr>
      <w:spacing w:line="240" w:lineRule="atLeast"/>
      <w:ind w:left="240"/>
    </w:pPr>
    <w:rPr>
      <w:rFonts w:ascii="Verdana" w:eastAsia="Times New Roman" w:hAnsi="Verdana" w:cs="Times New Roman"/>
      <w:sz w:val="18"/>
      <w:szCs w:val="18"/>
      <w:lang w:val="da-DK" w:eastAsia="da-DK"/>
    </w:rPr>
  </w:style>
  <w:style w:type="paragraph" w:customStyle="1" w:styleId="orangebullet2">
    <w:name w:val="orange_bullet2"/>
    <w:basedOn w:val="Normal"/>
    <w:qFormat/>
    <w:pPr>
      <w:spacing w:line="240" w:lineRule="atLeast"/>
      <w:ind w:left="390"/>
    </w:pPr>
    <w:rPr>
      <w:rFonts w:ascii="Verdana" w:eastAsia="Times New Roman" w:hAnsi="Verdana" w:cs="Times New Roman"/>
      <w:sz w:val="18"/>
      <w:szCs w:val="18"/>
      <w:lang w:val="da-DK" w:eastAsia="da-DK"/>
    </w:rPr>
  </w:style>
  <w:style w:type="paragraph" w:customStyle="1" w:styleId="orangebullet3">
    <w:name w:val="orange_bullet3"/>
    <w:basedOn w:val="Normal"/>
    <w:qFormat/>
    <w:pPr>
      <w:spacing w:line="240" w:lineRule="atLeast"/>
      <w:ind w:left="540"/>
    </w:pPr>
    <w:rPr>
      <w:rFonts w:ascii="Verdana" w:eastAsia="Times New Roman" w:hAnsi="Verdana" w:cs="Times New Roman"/>
      <w:sz w:val="18"/>
      <w:szCs w:val="18"/>
      <w:lang w:val="da-DK" w:eastAsia="da-DK"/>
    </w:rPr>
  </w:style>
  <w:style w:type="paragraph" w:customStyle="1" w:styleId="purplebullet">
    <w:name w:val="purple_bullet"/>
    <w:basedOn w:val="Normal"/>
    <w:qFormat/>
    <w:pPr>
      <w:spacing w:line="240" w:lineRule="atLeast"/>
      <w:ind w:left="240"/>
    </w:pPr>
    <w:rPr>
      <w:rFonts w:ascii="Verdana" w:eastAsia="Times New Roman" w:hAnsi="Verdana" w:cs="Times New Roman"/>
      <w:sz w:val="18"/>
      <w:szCs w:val="18"/>
      <w:lang w:val="da-DK" w:eastAsia="da-DK"/>
    </w:rPr>
  </w:style>
  <w:style w:type="paragraph" w:customStyle="1" w:styleId="purplebullet2">
    <w:name w:val="purple_bullet2"/>
    <w:basedOn w:val="Normal"/>
    <w:qFormat/>
    <w:pPr>
      <w:spacing w:line="240" w:lineRule="atLeast"/>
      <w:ind w:left="390"/>
    </w:pPr>
    <w:rPr>
      <w:rFonts w:ascii="Verdana" w:eastAsia="Times New Roman" w:hAnsi="Verdana" w:cs="Times New Roman"/>
      <w:sz w:val="18"/>
      <w:szCs w:val="18"/>
      <w:lang w:val="da-DK" w:eastAsia="da-DK"/>
    </w:rPr>
  </w:style>
  <w:style w:type="paragraph" w:customStyle="1" w:styleId="purplebullet3">
    <w:name w:val="purple_bullet3"/>
    <w:basedOn w:val="Normal"/>
    <w:qFormat/>
    <w:pPr>
      <w:spacing w:line="240" w:lineRule="atLeast"/>
      <w:ind w:left="540"/>
    </w:pPr>
    <w:rPr>
      <w:rFonts w:ascii="Verdana" w:eastAsia="Times New Roman" w:hAnsi="Verdana" w:cs="Times New Roman"/>
      <w:sz w:val="18"/>
      <w:szCs w:val="18"/>
      <w:lang w:val="da-DK" w:eastAsia="da-DK"/>
    </w:rPr>
  </w:style>
  <w:style w:type="paragraph" w:customStyle="1" w:styleId="parasmall">
    <w:name w:val="parasmall"/>
    <w:basedOn w:val="Normal"/>
    <w:qFormat/>
    <w:rPr>
      <w:rFonts w:ascii="Verdana" w:eastAsia="Times New Roman" w:hAnsi="Verdana" w:cs="Times New Roman"/>
      <w:sz w:val="10"/>
      <w:szCs w:val="10"/>
      <w:lang w:val="da-DK" w:eastAsia="da-DK"/>
    </w:rPr>
  </w:style>
  <w:style w:type="paragraph" w:customStyle="1" w:styleId="artitle">
    <w:name w:val="ar_title"/>
    <w:basedOn w:val="Normal"/>
    <w:qFormat/>
    <w:pPr>
      <w:spacing w:before="100" w:after="100"/>
    </w:pPr>
    <w:rPr>
      <w:rFonts w:ascii="Simplified Arabic" w:eastAsia="Times New Roman" w:hAnsi="Simplified Arabic" w:cs="Simplified Arabic"/>
      <w:b/>
      <w:bCs/>
      <w:color w:val="004B96"/>
      <w:sz w:val="32"/>
      <w:szCs w:val="32"/>
      <w:lang w:val="da-DK" w:eastAsia="da-DK"/>
    </w:rPr>
  </w:style>
  <w:style w:type="paragraph" w:customStyle="1" w:styleId="arpara">
    <w:name w:val="ar_para"/>
    <w:basedOn w:val="Normal"/>
    <w:qFormat/>
    <w:pPr>
      <w:spacing w:before="100" w:after="100" w:line="360" w:lineRule="atLeast"/>
    </w:pPr>
    <w:rPr>
      <w:rFonts w:ascii="Simplified Arabic" w:eastAsia="Times New Roman" w:hAnsi="Simplified Arabic" w:cs="Simplified Arabic"/>
      <w:color w:val="000000"/>
      <w:sz w:val="28"/>
      <w:szCs w:val="28"/>
      <w:lang w:val="da-DK" w:eastAsia="da-DK"/>
    </w:rPr>
  </w:style>
  <w:style w:type="paragraph" w:customStyle="1" w:styleId="plist">
    <w:name w:val="plist"/>
    <w:basedOn w:val="Normal"/>
    <w:qFormat/>
    <w:pPr>
      <w:spacing w:before="100" w:after="100"/>
    </w:pPr>
    <w:rPr>
      <w:rFonts w:ascii="Verdana" w:eastAsia="Times New Roman" w:hAnsi="Verdana" w:cs="Times New Roman"/>
      <w:sz w:val="18"/>
      <w:szCs w:val="18"/>
      <w:lang w:val="da-DK" w:eastAsia="da-DK"/>
    </w:rPr>
  </w:style>
  <w:style w:type="paragraph" w:customStyle="1" w:styleId="preference">
    <w:name w:val="preference"/>
    <w:basedOn w:val="Normal"/>
    <w:qFormat/>
    <w:pPr>
      <w:spacing w:before="100" w:after="100"/>
    </w:pPr>
    <w:rPr>
      <w:rFonts w:ascii="Verdana" w:eastAsia="Times New Roman" w:hAnsi="Verdana" w:cs="Times New Roman"/>
      <w:sz w:val="16"/>
      <w:szCs w:val="16"/>
      <w:lang w:val="da-DK" w:eastAsia="da-DK"/>
    </w:rPr>
  </w:style>
  <w:style w:type="paragraph" w:customStyle="1" w:styleId="nlist">
    <w:name w:val="nlist"/>
    <w:basedOn w:val="Normal"/>
    <w:qFormat/>
    <w:pPr>
      <w:spacing w:before="100" w:after="100"/>
    </w:pPr>
    <w:rPr>
      <w:rFonts w:ascii="Verdana" w:eastAsia="Times New Roman" w:hAnsi="Verdana" w:cs="Times New Roman"/>
      <w:sz w:val="18"/>
      <w:szCs w:val="18"/>
      <w:lang w:val="da-DK" w:eastAsia="da-DK"/>
    </w:rPr>
  </w:style>
  <w:style w:type="paragraph" w:customStyle="1" w:styleId="itunewslist">
    <w:name w:val="itunews_list"/>
    <w:basedOn w:val="Normal"/>
    <w:qFormat/>
    <w:pPr>
      <w:spacing w:before="100" w:after="100"/>
    </w:pPr>
    <w:rPr>
      <w:rFonts w:ascii="Verdana" w:eastAsia="Times New Roman" w:hAnsi="Verdana" w:cs="Times New Roman"/>
      <w:sz w:val="16"/>
      <w:szCs w:val="16"/>
      <w:lang w:val="da-DK" w:eastAsia="da-DK"/>
    </w:rPr>
  </w:style>
  <w:style w:type="paragraph" w:customStyle="1" w:styleId="slist">
    <w:name w:val="slist"/>
    <w:basedOn w:val="Normal"/>
    <w:qFormat/>
    <w:pPr>
      <w:spacing w:before="100" w:after="100"/>
    </w:pPr>
    <w:rPr>
      <w:rFonts w:ascii="Verdana" w:eastAsia="Times New Roman" w:hAnsi="Verdana" w:cs="Times New Roman"/>
      <w:color w:val="FFFFFF"/>
      <w:sz w:val="18"/>
      <w:szCs w:val="18"/>
      <w:lang w:val="da-DK" w:eastAsia="da-DK"/>
    </w:rPr>
  </w:style>
  <w:style w:type="paragraph" w:customStyle="1" w:styleId="newsroom">
    <w:name w:val="newsroom"/>
    <w:basedOn w:val="Normal"/>
    <w:qFormat/>
    <w:pPr>
      <w:spacing w:before="100" w:after="100" w:line="240" w:lineRule="atLeast"/>
    </w:pPr>
    <w:rPr>
      <w:rFonts w:ascii="Verdana" w:eastAsia="Times New Roman" w:hAnsi="Verdana" w:cs="Times New Roman"/>
      <w:sz w:val="10"/>
      <w:szCs w:val="10"/>
      <w:lang w:val="da-DK" w:eastAsia="da-DK"/>
    </w:rPr>
  </w:style>
  <w:style w:type="paragraph" w:customStyle="1" w:styleId="wrc">
    <w:name w:val="wrc"/>
    <w:basedOn w:val="Normal"/>
    <w:qFormat/>
    <w:pPr>
      <w:spacing w:before="100" w:after="100" w:line="240" w:lineRule="atLeast"/>
    </w:pPr>
    <w:rPr>
      <w:rFonts w:ascii="Verdana" w:eastAsia="Times New Roman" w:hAnsi="Verdana" w:cs="Times New Roman"/>
      <w:sz w:val="16"/>
      <w:szCs w:val="16"/>
      <w:lang w:val="da-DK" w:eastAsia="da-DK"/>
    </w:rPr>
  </w:style>
  <w:style w:type="paragraph" w:customStyle="1" w:styleId="titlefield">
    <w:name w:val="titlefield"/>
    <w:basedOn w:val="Normal"/>
    <w:qFormat/>
    <w:pPr>
      <w:spacing w:before="100" w:after="100" w:line="240" w:lineRule="atLeast"/>
    </w:pPr>
    <w:rPr>
      <w:rFonts w:ascii="Verdana" w:eastAsia="Times New Roman" w:hAnsi="Verdana" w:cs="Times New Roman"/>
      <w:b/>
      <w:bCs/>
      <w:color w:val="000000"/>
      <w:sz w:val="16"/>
      <w:szCs w:val="16"/>
      <w:lang w:val="da-DK" w:eastAsia="da-DK"/>
    </w:rPr>
  </w:style>
  <w:style w:type="paragraph" w:customStyle="1" w:styleId="labelfield">
    <w:name w:val="labelfield"/>
    <w:basedOn w:val="Normal"/>
    <w:qFormat/>
    <w:pPr>
      <w:spacing w:before="100" w:after="100" w:line="240" w:lineRule="atLeast"/>
    </w:pPr>
    <w:rPr>
      <w:rFonts w:ascii="Verdana" w:eastAsia="Times New Roman" w:hAnsi="Verdana" w:cs="Times New Roman"/>
      <w:color w:val="A52A2A"/>
      <w:sz w:val="23"/>
      <w:szCs w:val="23"/>
      <w:lang w:val="da-DK" w:eastAsia="da-DK"/>
    </w:rPr>
  </w:style>
  <w:style w:type="paragraph" w:customStyle="1" w:styleId="datefield">
    <w:name w:val="datefield"/>
    <w:basedOn w:val="Normal"/>
    <w:qFormat/>
    <w:pPr>
      <w:spacing w:before="100" w:after="100" w:line="240" w:lineRule="atLeast"/>
    </w:pPr>
    <w:rPr>
      <w:rFonts w:ascii="Verdana" w:eastAsia="Times New Roman" w:hAnsi="Verdana" w:cs="Times New Roman"/>
      <w:color w:val="808080"/>
      <w:sz w:val="23"/>
      <w:szCs w:val="23"/>
      <w:lang w:val="da-DK" w:eastAsia="da-DK"/>
    </w:rPr>
  </w:style>
  <w:style w:type="paragraph" w:customStyle="1" w:styleId="folderheader">
    <w:name w:val="folder_header"/>
    <w:basedOn w:val="Normal"/>
    <w:qFormat/>
    <w:pPr>
      <w:pBdr>
        <w:top w:val="single" w:sz="6" w:space="5" w:color="004B96"/>
        <w:left w:val="single" w:sz="6" w:space="4" w:color="004B96"/>
        <w:bottom w:val="single" w:sz="6" w:space="5" w:color="004B96"/>
        <w:right w:val="single" w:sz="6" w:space="5" w:color="004B96"/>
      </w:pBdr>
      <w:shd w:val="clear" w:color="auto" w:fill="004B96"/>
      <w:spacing w:before="100" w:after="100" w:line="240" w:lineRule="atLeast"/>
      <w:jc w:val="center"/>
    </w:pPr>
    <w:rPr>
      <w:rFonts w:ascii="Verdana" w:eastAsia="Times New Roman" w:hAnsi="Verdana" w:cs="Times New Roman"/>
      <w:b/>
      <w:bCs/>
      <w:color w:val="FFFFFF"/>
      <w:sz w:val="18"/>
      <w:szCs w:val="18"/>
      <w:lang w:val="da-DK" w:eastAsia="da-DK"/>
    </w:rPr>
  </w:style>
  <w:style w:type="paragraph" w:customStyle="1" w:styleId="tabborders">
    <w:name w:val="tab_borders"/>
    <w:basedOn w:val="Normal"/>
    <w:qFormat/>
    <w:pPr>
      <w:pBdr>
        <w:left w:val="single" w:sz="6" w:space="2" w:color="CCCCCC"/>
        <w:bottom w:val="single" w:sz="6" w:space="2" w:color="CCCCCC"/>
        <w:right w:val="single" w:sz="6" w:space="2" w:color="CCCCCC"/>
      </w:pBdr>
      <w:spacing w:before="100" w:after="100" w:line="240" w:lineRule="atLeast"/>
    </w:pPr>
    <w:rPr>
      <w:rFonts w:ascii="Verdana" w:eastAsia="Times New Roman" w:hAnsi="Verdana" w:cs="Times New Roman"/>
      <w:sz w:val="18"/>
      <w:szCs w:val="18"/>
      <w:lang w:val="da-DK" w:eastAsia="da-DK"/>
    </w:rPr>
  </w:style>
  <w:style w:type="paragraph" w:customStyle="1" w:styleId="zcolortoptitlepurple">
    <w:name w:val="zcolor_top_title_purple"/>
    <w:basedOn w:val="Normal"/>
    <w:qFormat/>
    <w:pPr>
      <w:spacing w:before="100" w:after="100" w:line="360" w:lineRule="atLeast"/>
    </w:pPr>
    <w:rPr>
      <w:rFonts w:ascii="Verdana" w:eastAsia="Times New Roman" w:hAnsi="Verdana" w:cs="Times New Roman"/>
      <w:b/>
      <w:bCs/>
      <w:color w:val="702B70"/>
      <w:sz w:val="26"/>
      <w:szCs w:val="26"/>
      <w:lang w:val="da-DK" w:eastAsia="da-DK"/>
    </w:rPr>
  </w:style>
  <w:style w:type="paragraph" w:customStyle="1" w:styleId="zcolortoptitleblue">
    <w:name w:val="zcolor_top_title_blue"/>
    <w:basedOn w:val="Normal"/>
    <w:qFormat/>
    <w:pPr>
      <w:spacing w:before="100" w:after="100" w:line="360" w:lineRule="atLeast"/>
    </w:pPr>
    <w:rPr>
      <w:rFonts w:ascii="Verdana" w:eastAsia="Times New Roman" w:hAnsi="Verdana" w:cs="Times New Roman"/>
      <w:b/>
      <w:bCs/>
      <w:color w:val="046B8D"/>
      <w:sz w:val="26"/>
      <w:szCs w:val="26"/>
      <w:lang w:val="da-DK" w:eastAsia="da-DK"/>
    </w:rPr>
  </w:style>
  <w:style w:type="paragraph" w:customStyle="1" w:styleId="zcolortoptitlegreen">
    <w:name w:val="zcolor_top_title_green"/>
    <w:basedOn w:val="Normal"/>
    <w:qFormat/>
    <w:pPr>
      <w:spacing w:before="100" w:after="100" w:line="360" w:lineRule="atLeast"/>
    </w:pPr>
    <w:rPr>
      <w:rFonts w:ascii="Verdana" w:eastAsia="Times New Roman" w:hAnsi="Verdana" w:cs="Times New Roman"/>
      <w:b/>
      <w:bCs/>
      <w:color w:val="014C27"/>
      <w:sz w:val="26"/>
      <w:szCs w:val="26"/>
      <w:lang w:val="da-DK" w:eastAsia="da-DK"/>
    </w:rPr>
  </w:style>
  <w:style w:type="paragraph" w:customStyle="1" w:styleId="zcolortoptitleorange">
    <w:name w:val="zcolor_top_title_orange"/>
    <w:basedOn w:val="Normal"/>
    <w:qFormat/>
    <w:pPr>
      <w:spacing w:before="100" w:after="100" w:line="360" w:lineRule="atLeast"/>
    </w:pPr>
    <w:rPr>
      <w:rFonts w:ascii="Verdana" w:eastAsia="Times New Roman" w:hAnsi="Verdana" w:cs="Times New Roman"/>
      <w:b/>
      <w:bCs/>
      <w:color w:val="C95906"/>
      <w:sz w:val="26"/>
      <w:szCs w:val="26"/>
      <w:lang w:val="da-DK" w:eastAsia="da-DK"/>
    </w:rPr>
  </w:style>
  <w:style w:type="paragraph" w:customStyle="1" w:styleId="zcolortoptitleyellow">
    <w:name w:val="zcolor_top_title_yellow"/>
    <w:basedOn w:val="Normal"/>
    <w:qFormat/>
    <w:pPr>
      <w:spacing w:before="100" w:after="100" w:line="360" w:lineRule="atLeast"/>
    </w:pPr>
    <w:rPr>
      <w:rFonts w:ascii="Verdana" w:eastAsia="Times New Roman" w:hAnsi="Verdana" w:cs="Times New Roman"/>
      <w:b/>
      <w:bCs/>
      <w:color w:val="957104"/>
      <w:sz w:val="26"/>
      <w:szCs w:val="26"/>
      <w:lang w:val="da-DK" w:eastAsia="da-DK"/>
    </w:rPr>
  </w:style>
  <w:style w:type="paragraph" w:customStyle="1" w:styleId="zcolortitlepurple">
    <w:name w:val="zcolor_title_purple"/>
    <w:basedOn w:val="Normal"/>
    <w:qFormat/>
    <w:pPr>
      <w:spacing w:before="100" w:after="100" w:line="280" w:lineRule="atLeast"/>
    </w:pPr>
    <w:rPr>
      <w:rFonts w:ascii="Verdana" w:eastAsia="Times New Roman" w:hAnsi="Verdana" w:cs="Times New Roman"/>
      <w:b/>
      <w:bCs/>
      <w:color w:val="702B70"/>
      <w:sz w:val="20"/>
      <w:szCs w:val="20"/>
      <w:lang w:val="da-DK" w:eastAsia="da-DK"/>
    </w:rPr>
  </w:style>
  <w:style w:type="paragraph" w:customStyle="1" w:styleId="zcolortitleblue">
    <w:name w:val="zcolor_title_blue"/>
    <w:basedOn w:val="Normal"/>
    <w:qFormat/>
    <w:pPr>
      <w:spacing w:before="100" w:after="100" w:line="280" w:lineRule="atLeast"/>
    </w:pPr>
    <w:rPr>
      <w:rFonts w:ascii="Verdana" w:eastAsia="Times New Roman" w:hAnsi="Verdana" w:cs="Times New Roman"/>
      <w:b/>
      <w:bCs/>
      <w:color w:val="046B8D"/>
      <w:sz w:val="20"/>
      <w:szCs w:val="20"/>
      <w:lang w:val="da-DK" w:eastAsia="da-DK"/>
    </w:rPr>
  </w:style>
  <w:style w:type="paragraph" w:customStyle="1" w:styleId="zcolortitlegreen">
    <w:name w:val="zcolor_title_green"/>
    <w:basedOn w:val="Normal"/>
    <w:qFormat/>
    <w:pPr>
      <w:spacing w:before="100" w:after="100" w:line="280" w:lineRule="atLeast"/>
    </w:pPr>
    <w:rPr>
      <w:rFonts w:ascii="Verdana" w:eastAsia="Times New Roman" w:hAnsi="Verdana" w:cs="Times New Roman"/>
      <w:b/>
      <w:bCs/>
      <w:color w:val="014C27"/>
      <w:sz w:val="20"/>
      <w:szCs w:val="20"/>
      <w:lang w:val="da-DK" w:eastAsia="da-DK"/>
    </w:rPr>
  </w:style>
  <w:style w:type="paragraph" w:customStyle="1" w:styleId="zcolortitleorange">
    <w:name w:val="zcolor_title_orange"/>
    <w:basedOn w:val="Normal"/>
    <w:qFormat/>
    <w:pPr>
      <w:spacing w:before="100" w:after="100" w:line="280" w:lineRule="atLeast"/>
    </w:pPr>
    <w:rPr>
      <w:rFonts w:ascii="Verdana" w:eastAsia="Times New Roman" w:hAnsi="Verdana" w:cs="Times New Roman"/>
      <w:b/>
      <w:bCs/>
      <w:color w:val="C95906"/>
      <w:sz w:val="20"/>
      <w:szCs w:val="20"/>
      <w:lang w:val="da-DK" w:eastAsia="da-DK"/>
    </w:rPr>
  </w:style>
  <w:style w:type="paragraph" w:customStyle="1" w:styleId="zcolortitleyellow">
    <w:name w:val="zcolor_title_yellow"/>
    <w:basedOn w:val="Normal"/>
    <w:qFormat/>
    <w:pPr>
      <w:spacing w:before="100" w:after="100" w:line="280" w:lineRule="atLeast"/>
    </w:pPr>
    <w:rPr>
      <w:rFonts w:ascii="Verdana" w:eastAsia="Times New Roman" w:hAnsi="Verdana" w:cs="Times New Roman"/>
      <w:b/>
      <w:bCs/>
      <w:color w:val="957104"/>
      <w:sz w:val="20"/>
      <w:szCs w:val="20"/>
      <w:lang w:val="da-DK" w:eastAsia="da-DK"/>
    </w:rPr>
  </w:style>
  <w:style w:type="paragraph" w:customStyle="1" w:styleId="zcolortdheadpurple">
    <w:name w:val="zcolor_td_head_purple"/>
    <w:basedOn w:val="Normal"/>
    <w:qFormat/>
    <w:pPr>
      <w:spacing w:before="100" w:after="100" w:line="280" w:lineRule="atLeast"/>
    </w:pPr>
    <w:rPr>
      <w:rFonts w:ascii="Verdana" w:eastAsia="Times New Roman" w:hAnsi="Verdana" w:cs="Times New Roman"/>
      <w:b/>
      <w:bCs/>
      <w:color w:val="004B96"/>
      <w:sz w:val="16"/>
      <w:szCs w:val="16"/>
      <w:lang w:val="da-DK" w:eastAsia="da-DK"/>
    </w:rPr>
  </w:style>
  <w:style w:type="paragraph" w:customStyle="1" w:styleId="zcolortdpurple">
    <w:name w:val="zcolor_td_purple"/>
    <w:basedOn w:val="Normal"/>
    <w:qFormat/>
    <w:pPr>
      <w:shd w:val="clear" w:color="auto" w:fill="702B70"/>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zcolortdheadblue">
    <w:name w:val="zcolor_td_head_blue"/>
    <w:basedOn w:val="Normal"/>
    <w:qFormat/>
    <w:pPr>
      <w:pBdr>
        <w:top w:val="single" w:sz="2" w:space="5" w:color="A3BEE5"/>
        <w:left w:val="single" w:sz="2" w:space="5" w:color="A3BEE5"/>
        <w:bottom w:val="single" w:sz="2" w:space="5" w:color="A3BEE5"/>
        <w:right w:val="single" w:sz="2" w:space="14" w:color="A3BEE5"/>
      </w:pBdr>
      <w:spacing w:before="100" w:after="100" w:line="280" w:lineRule="atLeast"/>
    </w:pPr>
    <w:rPr>
      <w:rFonts w:ascii="Verdana" w:eastAsia="Times New Roman" w:hAnsi="Verdana" w:cs="Times New Roman"/>
      <w:b/>
      <w:bCs/>
      <w:color w:val="004B96"/>
      <w:sz w:val="16"/>
      <w:szCs w:val="16"/>
      <w:lang w:val="da-DK" w:eastAsia="da-DK"/>
    </w:rPr>
  </w:style>
  <w:style w:type="paragraph" w:customStyle="1" w:styleId="zcolortdblue">
    <w:name w:val="zcolor_td_blue"/>
    <w:basedOn w:val="Normal"/>
    <w:qFormat/>
    <w:pPr>
      <w:shd w:val="clear" w:color="auto" w:fill="046B8D"/>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zcolortdheadgreen">
    <w:name w:val="zcolor_td_head_green"/>
    <w:basedOn w:val="Normal"/>
    <w:qFormat/>
    <w:pPr>
      <w:spacing w:before="100" w:after="100" w:line="280" w:lineRule="atLeast"/>
    </w:pPr>
    <w:rPr>
      <w:rFonts w:ascii="Verdana" w:eastAsia="Times New Roman" w:hAnsi="Verdana" w:cs="Times New Roman"/>
      <w:b/>
      <w:bCs/>
      <w:color w:val="004B96"/>
      <w:sz w:val="16"/>
      <w:szCs w:val="16"/>
      <w:lang w:val="da-DK" w:eastAsia="da-DK"/>
    </w:rPr>
  </w:style>
  <w:style w:type="paragraph" w:customStyle="1" w:styleId="zcolortdgreen">
    <w:name w:val="zcolor_td_green"/>
    <w:basedOn w:val="Normal"/>
    <w:qFormat/>
    <w:pPr>
      <w:shd w:val="clear" w:color="auto" w:fill="014C27"/>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zcolortdheadorange">
    <w:name w:val="zcolor_td_head_orange"/>
    <w:basedOn w:val="Normal"/>
    <w:qFormat/>
    <w:pPr>
      <w:spacing w:before="100" w:after="100" w:line="280" w:lineRule="atLeast"/>
    </w:pPr>
    <w:rPr>
      <w:rFonts w:ascii="Verdana" w:eastAsia="Times New Roman" w:hAnsi="Verdana" w:cs="Times New Roman"/>
      <w:b/>
      <w:bCs/>
      <w:color w:val="004B96"/>
      <w:sz w:val="16"/>
      <w:szCs w:val="16"/>
      <w:lang w:val="da-DK" w:eastAsia="da-DK"/>
    </w:rPr>
  </w:style>
  <w:style w:type="paragraph" w:customStyle="1" w:styleId="zcolortdorange">
    <w:name w:val="zcolor_td_orange"/>
    <w:basedOn w:val="Normal"/>
    <w:qFormat/>
    <w:pPr>
      <w:shd w:val="clear" w:color="auto" w:fill="957104"/>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zcolortdheadyellow">
    <w:name w:val="zcolor_td_head_yellow"/>
    <w:basedOn w:val="Normal"/>
    <w:qFormat/>
    <w:pPr>
      <w:spacing w:before="100" w:after="100" w:line="280" w:lineRule="atLeast"/>
    </w:pPr>
    <w:rPr>
      <w:rFonts w:ascii="Verdana" w:eastAsia="Times New Roman" w:hAnsi="Verdana" w:cs="Times New Roman"/>
      <w:b/>
      <w:bCs/>
      <w:color w:val="004B96"/>
      <w:sz w:val="16"/>
      <w:szCs w:val="16"/>
      <w:lang w:val="da-DK" w:eastAsia="da-DK"/>
    </w:rPr>
  </w:style>
  <w:style w:type="paragraph" w:customStyle="1" w:styleId="zcolortdred">
    <w:name w:val="zcolor_td_red"/>
    <w:basedOn w:val="Normal"/>
    <w:qFormat/>
    <w:pPr>
      <w:shd w:val="clear" w:color="auto" w:fill="D60E18"/>
      <w:spacing w:before="100" w:after="100" w:line="280" w:lineRule="atLeast"/>
    </w:pPr>
    <w:rPr>
      <w:rFonts w:ascii="Verdana" w:eastAsia="Times New Roman" w:hAnsi="Verdana" w:cs="Times New Roman"/>
      <w:b/>
      <w:bCs/>
      <w:color w:val="FFFFFF"/>
      <w:sz w:val="20"/>
      <w:szCs w:val="20"/>
      <w:lang w:val="da-DK" w:eastAsia="da-DK"/>
    </w:rPr>
  </w:style>
  <w:style w:type="paragraph" w:customStyle="1" w:styleId="zcolorpurplebullet">
    <w:name w:val="zcolor_purple_bullet"/>
    <w:basedOn w:val="Normal"/>
    <w:qFormat/>
    <w:pPr>
      <w:spacing w:line="240" w:lineRule="atLeast"/>
      <w:ind w:left="240"/>
    </w:pPr>
    <w:rPr>
      <w:rFonts w:ascii="Verdana" w:eastAsia="Times New Roman" w:hAnsi="Verdana" w:cs="Times New Roman"/>
      <w:sz w:val="18"/>
      <w:szCs w:val="18"/>
      <w:lang w:val="da-DK" w:eastAsia="da-DK"/>
    </w:rPr>
  </w:style>
  <w:style w:type="paragraph" w:customStyle="1" w:styleId="zcolorpurplebullet2">
    <w:name w:val="zcolor_purple_bullet2"/>
    <w:basedOn w:val="Normal"/>
    <w:qFormat/>
    <w:pPr>
      <w:spacing w:line="240" w:lineRule="atLeast"/>
      <w:ind w:left="390"/>
    </w:pPr>
    <w:rPr>
      <w:rFonts w:ascii="Verdana" w:eastAsia="Times New Roman" w:hAnsi="Verdana" w:cs="Times New Roman"/>
      <w:sz w:val="18"/>
      <w:szCs w:val="18"/>
      <w:lang w:val="da-DK" w:eastAsia="da-DK"/>
    </w:rPr>
  </w:style>
  <w:style w:type="paragraph" w:customStyle="1" w:styleId="zcolorpurplebullet3">
    <w:name w:val="zcolor_purple_bullet3"/>
    <w:basedOn w:val="Normal"/>
    <w:qFormat/>
    <w:pPr>
      <w:spacing w:line="240" w:lineRule="atLeast"/>
      <w:ind w:left="540"/>
    </w:pPr>
    <w:rPr>
      <w:rFonts w:ascii="Verdana" w:eastAsia="Times New Roman" w:hAnsi="Verdana" w:cs="Times New Roman"/>
      <w:sz w:val="18"/>
      <w:szCs w:val="18"/>
      <w:lang w:val="da-DK" w:eastAsia="da-DK"/>
    </w:rPr>
  </w:style>
  <w:style w:type="paragraph" w:customStyle="1" w:styleId="zcolorbluebullet">
    <w:name w:val="zcolor_blue_bullet"/>
    <w:basedOn w:val="Normal"/>
    <w:qFormat/>
    <w:pPr>
      <w:spacing w:line="240" w:lineRule="atLeast"/>
      <w:ind w:left="240"/>
    </w:pPr>
    <w:rPr>
      <w:rFonts w:ascii="Verdana" w:eastAsia="Times New Roman" w:hAnsi="Verdana" w:cs="Times New Roman"/>
      <w:sz w:val="18"/>
      <w:szCs w:val="18"/>
      <w:lang w:val="da-DK" w:eastAsia="da-DK"/>
    </w:rPr>
  </w:style>
  <w:style w:type="paragraph" w:customStyle="1" w:styleId="zcolorbluebullet2">
    <w:name w:val="zcolor_blue_bullet2"/>
    <w:basedOn w:val="Normal"/>
    <w:qFormat/>
    <w:pPr>
      <w:spacing w:line="240" w:lineRule="atLeast"/>
      <w:ind w:left="390"/>
    </w:pPr>
    <w:rPr>
      <w:rFonts w:ascii="Verdana" w:eastAsia="Times New Roman" w:hAnsi="Verdana" w:cs="Times New Roman"/>
      <w:sz w:val="18"/>
      <w:szCs w:val="18"/>
      <w:lang w:val="da-DK" w:eastAsia="da-DK"/>
    </w:rPr>
  </w:style>
  <w:style w:type="paragraph" w:customStyle="1" w:styleId="zcolorbluebullet3">
    <w:name w:val="zcolor_blue_bullet3"/>
    <w:basedOn w:val="Normal"/>
    <w:qFormat/>
    <w:pPr>
      <w:spacing w:line="240" w:lineRule="atLeast"/>
      <w:ind w:left="540"/>
    </w:pPr>
    <w:rPr>
      <w:rFonts w:ascii="Verdana" w:eastAsia="Times New Roman" w:hAnsi="Verdana" w:cs="Times New Roman"/>
      <w:sz w:val="18"/>
      <w:szCs w:val="18"/>
      <w:lang w:val="da-DK" w:eastAsia="da-DK"/>
    </w:rPr>
  </w:style>
  <w:style w:type="paragraph" w:customStyle="1" w:styleId="zcolorgreenbullet">
    <w:name w:val="zcolor_green_bullet"/>
    <w:basedOn w:val="Normal"/>
    <w:qFormat/>
    <w:pPr>
      <w:spacing w:line="240" w:lineRule="atLeast"/>
      <w:ind w:left="240"/>
    </w:pPr>
    <w:rPr>
      <w:rFonts w:ascii="Verdana" w:eastAsia="Times New Roman" w:hAnsi="Verdana" w:cs="Times New Roman"/>
      <w:sz w:val="18"/>
      <w:szCs w:val="18"/>
      <w:lang w:val="da-DK" w:eastAsia="da-DK"/>
    </w:rPr>
  </w:style>
  <w:style w:type="paragraph" w:customStyle="1" w:styleId="zcolorgreenbullet2">
    <w:name w:val="zcolor_green_bullet2"/>
    <w:basedOn w:val="Normal"/>
    <w:qFormat/>
    <w:pPr>
      <w:spacing w:line="240" w:lineRule="atLeast"/>
      <w:ind w:left="390"/>
    </w:pPr>
    <w:rPr>
      <w:rFonts w:ascii="Verdana" w:eastAsia="Times New Roman" w:hAnsi="Verdana" w:cs="Times New Roman"/>
      <w:sz w:val="18"/>
      <w:szCs w:val="18"/>
      <w:lang w:val="da-DK" w:eastAsia="da-DK"/>
    </w:rPr>
  </w:style>
  <w:style w:type="paragraph" w:customStyle="1" w:styleId="zcolorgreenbullet3">
    <w:name w:val="zcolor_green_bullet3"/>
    <w:basedOn w:val="Normal"/>
    <w:qFormat/>
    <w:pPr>
      <w:spacing w:line="240" w:lineRule="atLeast"/>
      <w:ind w:left="540"/>
    </w:pPr>
    <w:rPr>
      <w:rFonts w:ascii="Verdana" w:eastAsia="Times New Roman" w:hAnsi="Verdana" w:cs="Times New Roman"/>
      <w:sz w:val="18"/>
      <w:szCs w:val="18"/>
      <w:lang w:val="da-DK" w:eastAsia="da-DK"/>
    </w:rPr>
  </w:style>
  <w:style w:type="paragraph" w:customStyle="1" w:styleId="zcolororangebullet">
    <w:name w:val="zcolor_orange_bullet"/>
    <w:basedOn w:val="Normal"/>
    <w:qFormat/>
    <w:pPr>
      <w:spacing w:line="240" w:lineRule="atLeast"/>
      <w:ind w:left="240"/>
    </w:pPr>
    <w:rPr>
      <w:rFonts w:ascii="Verdana" w:eastAsia="Times New Roman" w:hAnsi="Verdana" w:cs="Times New Roman"/>
      <w:sz w:val="18"/>
      <w:szCs w:val="18"/>
      <w:lang w:val="da-DK" w:eastAsia="da-DK"/>
    </w:rPr>
  </w:style>
  <w:style w:type="paragraph" w:customStyle="1" w:styleId="zcolororangebullet2">
    <w:name w:val="zcolor_orange_bullet2"/>
    <w:basedOn w:val="Normal"/>
    <w:qFormat/>
    <w:pPr>
      <w:spacing w:line="240" w:lineRule="atLeast"/>
      <w:ind w:left="390"/>
    </w:pPr>
    <w:rPr>
      <w:rFonts w:ascii="Verdana" w:eastAsia="Times New Roman" w:hAnsi="Verdana" w:cs="Times New Roman"/>
      <w:sz w:val="18"/>
      <w:szCs w:val="18"/>
      <w:lang w:val="da-DK" w:eastAsia="da-DK"/>
    </w:rPr>
  </w:style>
  <w:style w:type="paragraph" w:customStyle="1" w:styleId="zcolororangebullet3">
    <w:name w:val="zcolor_orange_bullet3"/>
    <w:basedOn w:val="Normal"/>
    <w:qFormat/>
    <w:pPr>
      <w:spacing w:line="240" w:lineRule="atLeast"/>
      <w:ind w:left="540"/>
    </w:pPr>
    <w:rPr>
      <w:rFonts w:ascii="Verdana" w:eastAsia="Times New Roman" w:hAnsi="Verdana" w:cs="Times New Roman"/>
      <w:sz w:val="18"/>
      <w:szCs w:val="18"/>
      <w:lang w:val="da-DK" w:eastAsia="da-DK"/>
    </w:rPr>
  </w:style>
  <w:style w:type="paragraph" w:customStyle="1" w:styleId="zcoloryellowbullet">
    <w:name w:val="zcolor_yellow_bullet"/>
    <w:basedOn w:val="Normal"/>
    <w:qFormat/>
    <w:pPr>
      <w:spacing w:line="240" w:lineRule="atLeast"/>
      <w:ind w:left="240"/>
    </w:pPr>
    <w:rPr>
      <w:rFonts w:ascii="Verdana" w:eastAsia="Times New Roman" w:hAnsi="Verdana" w:cs="Times New Roman"/>
      <w:sz w:val="18"/>
      <w:szCs w:val="18"/>
      <w:lang w:val="da-DK" w:eastAsia="da-DK"/>
    </w:rPr>
  </w:style>
  <w:style w:type="paragraph" w:customStyle="1" w:styleId="zcoloryellowbullet2">
    <w:name w:val="zcolor_yellow_bullet2"/>
    <w:basedOn w:val="Normal"/>
    <w:qFormat/>
    <w:pPr>
      <w:spacing w:line="240" w:lineRule="atLeast"/>
      <w:ind w:left="390"/>
    </w:pPr>
    <w:rPr>
      <w:rFonts w:ascii="Verdana" w:eastAsia="Times New Roman" w:hAnsi="Verdana" w:cs="Times New Roman"/>
      <w:sz w:val="18"/>
      <w:szCs w:val="18"/>
      <w:lang w:val="da-DK" w:eastAsia="da-DK"/>
    </w:rPr>
  </w:style>
  <w:style w:type="paragraph" w:customStyle="1" w:styleId="zcoloryellowbullet3">
    <w:name w:val="zcolor_yellow_bullet3"/>
    <w:basedOn w:val="Normal"/>
    <w:qFormat/>
    <w:pPr>
      <w:spacing w:line="240" w:lineRule="atLeast"/>
      <w:ind w:left="540"/>
    </w:pPr>
    <w:rPr>
      <w:rFonts w:ascii="Verdana" w:eastAsia="Times New Roman" w:hAnsi="Verdana" w:cs="Times New Roman"/>
      <w:sz w:val="18"/>
      <w:szCs w:val="18"/>
      <w:lang w:val="da-DK" w:eastAsia="da-DK"/>
    </w:rPr>
  </w:style>
  <w:style w:type="paragraph" w:customStyle="1" w:styleId="zcolorsolidcellpurple">
    <w:name w:val="zcolor_solid_cell_purple"/>
    <w:basedOn w:val="Normal"/>
    <w:qFormat/>
    <w:pPr>
      <w:pBdr>
        <w:top w:val="single" w:sz="6" w:space="5" w:color="702B70"/>
        <w:left w:val="single" w:sz="6" w:space="5" w:color="702B70"/>
        <w:bottom w:val="single" w:sz="6" w:space="5" w:color="702B70"/>
        <w:right w:val="single" w:sz="6" w:space="5" w:color="702B70"/>
      </w:pBdr>
      <w:shd w:val="clear" w:color="auto" w:fill="F4E4F4"/>
      <w:spacing w:before="100" w:after="100" w:line="240" w:lineRule="atLeast"/>
    </w:pPr>
    <w:rPr>
      <w:rFonts w:ascii="Verdana" w:eastAsia="Times New Roman" w:hAnsi="Verdana" w:cs="Times New Roman"/>
      <w:sz w:val="18"/>
      <w:szCs w:val="18"/>
      <w:lang w:val="da-DK" w:eastAsia="da-DK"/>
    </w:rPr>
  </w:style>
  <w:style w:type="paragraph" w:customStyle="1" w:styleId="zcolorsolidcellblue">
    <w:name w:val="zcolor_solid_cell_blue"/>
    <w:basedOn w:val="Normal"/>
    <w:qFormat/>
    <w:pPr>
      <w:pBdr>
        <w:top w:val="single" w:sz="6" w:space="5" w:color="046B8D"/>
        <w:left w:val="single" w:sz="6" w:space="5" w:color="046B8D"/>
        <w:bottom w:val="single" w:sz="6" w:space="5" w:color="046B8D"/>
        <w:right w:val="single" w:sz="6" w:space="5" w:color="046B8D"/>
      </w:pBdr>
      <w:shd w:val="clear" w:color="auto" w:fill="D9E8ED"/>
      <w:spacing w:before="100" w:after="100" w:line="240" w:lineRule="atLeast"/>
    </w:pPr>
    <w:rPr>
      <w:rFonts w:ascii="Verdana" w:eastAsia="Times New Roman" w:hAnsi="Verdana" w:cs="Times New Roman"/>
      <w:sz w:val="18"/>
      <w:szCs w:val="18"/>
      <w:lang w:val="da-DK" w:eastAsia="da-DK"/>
    </w:rPr>
  </w:style>
  <w:style w:type="paragraph" w:customStyle="1" w:styleId="zcolorsolidcellgreen">
    <w:name w:val="zcolor_solid_cell_green"/>
    <w:basedOn w:val="Normal"/>
    <w:qFormat/>
    <w:pPr>
      <w:pBdr>
        <w:top w:val="single" w:sz="6" w:space="5" w:color="014C27"/>
        <w:left w:val="single" w:sz="6" w:space="5" w:color="014C27"/>
        <w:bottom w:val="single" w:sz="6" w:space="5" w:color="014C27"/>
        <w:right w:val="single" w:sz="6" w:space="5" w:color="014C27"/>
      </w:pBdr>
      <w:shd w:val="clear" w:color="auto" w:fill="F7FAF4"/>
      <w:spacing w:before="100" w:after="100" w:line="240" w:lineRule="atLeast"/>
    </w:pPr>
    <w:rPr>
      <w:rFonts w:ascii="Verdana" w:eastAsia="Times New Roman" w:hAnsi="Verdana" w:cs="Times New Roman"/>
      <w:sz w:val="18"/>
      <w:szCs w:val="18"/>
      <w:lang w:val="da-DK" w:eastAsia="da-DK"/>
    </w:rPr>
  </w:style>
  <w:style w:type="paragraph" w:customStyle="1" w:styleId="zcolorsolidcellorange">
    <w:name w:val="zcolor_solid_cell_orange"/>
    <w:basedOn w:val="Normal"/>
    <w:qFormat/>
    <w:pPr>
      <w:pBdr>
        <w:top w:val="single" w:sz="6" w:space="5" w:color="C95906"/>
        <w:left w:val="single" w:sz="6" w:space="5" w:color="C95906"/>
        <w:bottom w:val="single" w:sz="6" w:space="5" w:color="C95906"/>
        <w:right w:val="single" w:sz="6" w:space="5" w:color="C95906"/>
      </w:pBdr>
      <w:shd w:val="clear" w:color="auto" w:fill="FAE5D6"/>
      <w:spacing w:before="100" w:after="100" w:line="240" w:lineRule="atLeast"/>
    </w:pPr>
    <w:rPr>
      <w:rFonts w:ascii="Verdana" w:eastAsia="Times New Roman" w:hAnsi="Verdana" w:cs="Times New Roman"/>
      <w:sz w:val="18"/>
      <w:szCs w:val="18"/>
      <w:lang w:val="da-DK" w:eastAsia="da-DK"/>
    </w:rPr>
  </w:style>
  <w:style w:type="paragraph" w:customStyle="1" w:styleId="zcolorsolidcellyellow">
    <w:name w:val="zcolor_solid_cell_yellow"/>
    <w:basedOn w:val="Normal"/>
    <w:qFormat/>
    <w:pPr>
      <w:pBdr>
        <w:top w:val="single" w:sz="6" w:space="5" w:color="957104"/>
        <w:left w:val="single" w:sz="6" w:space="5" w:color="957104"/>
        <w:bottom w:val="single" w:sz="6" w:space="5" w:color="957104"/>
        <w:right w:val="single" w:sz="6" w:space="5" w:color="957104"/>
      </w:pBdr>
      <w:shd w:val="clear" w:color="auto" w:fill="FAF2DA"/>
      <w:spacing w:before="100" w:after="100" w:line="240" w:lineRule="atLeast"/>
    </w:pPr>
    <w:rPr>
      <w:rFonts w:ascii="Verdana" w:eastAsia="Times New Roman" w:hAnsi="Verdana" w:cs="Times New Roman"/>
      <w:sz w:val="18"/>
      <w:szCs w:val="18"/>
      <w:lang w:val="da-DK" w:eastAsia="da-DK"/>
    </w:rPr>
  </w:style>
  <w:style w:type="paragraph" w:customStyle="1" w:styleId="zcolorsolidcellgray">
    <w:name w:val="zcolor_solid_cell_gray"/>
    <w:basedOn w:val="Normal"/>
    <w:qFormat/>
    <w:pPr>
      <w:pBdr>
        <w:top w:val="single" w:sz="6" w:space="5" w:color="CCCCCC"/>
        <w:left w:val="single" w:sz="6" w:space="5" w:color="CCCCCC"/>
        <w:bottom w:val="single" w:sz="6" w:space="5" w:color="CCCCCC"/>
        <w:right w:val="single" w:sz="6" w:space="5" w:color="CCCCCC"/>
      </w:pBdr>
      <w:shd w:val="clear" w:color="auto" w:fill="F0F0F0"/>
      <w:spacing w:before="100" w:after="100" w:line="240" w:lineRule="atLeast"/>
    </w:pPr>
    <w:rPr>
      <w:rFonts w:ascii="Verdana" w:eastAsia="Times New Roman" w:hAnsi="Verdana" w:cs="Times New Roman"/>
      <w:sz w:val="18"/>
      <w:szCs w:val="18"/>
      <w:lang w:val="da-DK" w:eastAsia="da-DK"/>
    </w:rPr>
  </w:style>
  <w:style w:type="paragraph" w:customStyle="1" w:styleId="subfolderstyle">
    <w:name w:val="subfolderstyle"/>
    <w:basedOn w:val="Normal"/>
    <w:qFormat/>
    <w:pPr>
      <w:spacing w:before="100" w:after="100" w:line="240" w:lineRule="atLeast"/>
    </w:pPr>
    <w:rPr>
      <w:rFonts w:ascii="Verdana" w:eastAsia="Times New Roman" w:hAnsi="Verdana" w:cs="Times New Roman"/>
      <w:sz w:val="18"/>
      <w:szCs w:val="18"/>
      <w:lang w:val="da-DK" w:eastAsia="da-DK"/>
    </w:rPr>
  </w:style>
  <w:style w:type="paragraph" w:customStyle="1" w:styleId="subfolderstyle1">
    <w:name w:val="subfolderstyle1"/>
    <w:basedOn w:val="Normal"/>
    <w:qFormat/>
    <w:pPr>
      <w:spacing w:before="100" w:after="100" w:line="240" w:lineRule="atLeast"/>
    </w:pPr>
    <w:rPr>
      <w:rFonts w:ascii="Verdana" w:eastAsia="Times New Roman" w:hAnsi="Verdana" w:cs="Times New Roman"/>
      <w:sz w:val="18"/>
      <w:szCs w:val="18"/>
      <w:lang w:val="da-DK" w:eastAsia="da-DK"/>
    </w:rPr>
  </w:style>
  <w:style w:type="paragraph" w:customStyle="1" w:styleId="z-1">
    <w:name w:val="z-窗体顶端1"/>
    <w:basedOn w:val="Normal"/>
    <w:next w:val="Normal"/>
    <w:link w:val="z-TopofFormChar"/>
    <w:uiPriority w:val="99"/>
    <w:semiHidden/>
    <w:unhideWhenUsed/>
    <w:qFormat/>
    <w:pPr>
      <w:pBdr>
        <w:bottom w:val="single" w:sz="6" w:space="1" w:color="auto"/>
      </w:pBdr>
      <w:jc w:val="center"/>
    </w:pPr>
    <w:rPr>
      <w:rFonts w:eastAsia="Times New Roman" w:cs="Arial"/>
      <w:vanish/>
      <w:sz w:val="16"/>
      <w:szCs w:val="16"/>
      <w:lang w:val="da-DK" w:eastAsia="da-DK"/>
    </w:rPr>
  </w:style>
  <w:style w:type="character" w:customStyle="1" w:styleId="z-TopofFormChar">
    <w:name w:val="z-Top of Form Char"/>
    <w:basedOn w:val="DefaultParagraphFont"/>
    <w:link w:val="z-1"/>
    <w:uiPriority w:val="99"/>
    <w:semiHidden/>
    <w:qFormat/>
    <w:rPr>
      <w:rFonts w:ascii="Arial" w:eastAsia="Times New Roman" w:hAnsi="Arial" w:cs="Arial"/>
      <w:vanish/>
      <w:sz w:val="16"/>
      <w:szCs w:val="16"/>
      <w:lang w:val="da-DK" w:eastAsia="da-DK"/>
    </w:rPr>
  </w:style>
  <w:style w:type="paragraph" w:customStyle="1" w:styleId="z-10">
    <w:name w:val="z-窗体底端1"/>
    <w:basedOn w:val="Normal"/>
    <w:next w:val="Normal"/>
    <w:link w:val="z-BottomofFormChar"/>
    <w:uiPriority w:val="99"/>
    <w:semiHidden/>
    <w:unhideWhenUsed/>
    <w:qFormat/>
    <w:pPr>
      <w:pBdr>
        <w:top w:val="single" w:sz="6" w:space="1" w:color="auto"/>
      </w:pBdr>
      <w:jc w:val="center"/>
    </w:pPr>
    <w:rPr>
      <w:rFonts w:eastAsia="Times New Roman" w:cs="Arial"/>
      <w:vanish/>
      <w:sz w:val="16"/>
      <w:szCs w:val="16"/>
      <w:lang w:val="da-DK" w:eastAsia="da-DK"/>
    </w:rPr>
  </w:style>
  <w:style w:type="character" w:customStyle="1" w:styleId="z-BottomofFormChar">
    <w:name w:val="z-Bottom of Form Char"/>
    <w:basedOn w:val="DefaultParagraphFont"/>
    <w:link w:val="z-10"/>
    <w:uiPriority w:val="99"/>
    <w:semiHidden/>
    <w:qFormat/>
    <w:rPr>
      <w:rFonts w:ascii="Arial" w:eastAsia="Times New Roman" w:hAnsi="Arial" w:cs="Arial"/>
      <w:vanish/>
      <w:sz w:val="16"/>
      <w:szCs w:val="16"/>
      <w:lang w:val="da-DK" w:eastAsia="da-DK"/>
    </w:rPr>
  </w:style>
  <w:style w:type="paragraph" w:customStyle="1" w:styleId="Default">
    <w:name w:val="Default"/>
    <w:qFormat/>
    <w:pPr>
      <w:autoSpaceDE w:val="0"/>
      <w:autoSpaceDN w:val="0"/>
      <w:adjustRightInd w:val="0"/>
    </w:pPr>
    <w:rPr>
      <w:rFonts w:ascii="Calibri" w:eastAsiaTheme="minorHAnsi" w:hAnsi="Calibri" w:cs="Calibri"/>
      <w:color w:val="000000"/>
      <w:sz w:val="24"/>
      <w:szCs w:val="24"/>
      <w:lang w:val="en-GB"/>
    </w:rPr>
  </w:style>
  <w:style w:type="paragraph" w:customStyle="1" w:styleId="TableParagraph">
    <w:name w:val="Table Paragraph"/>
    <w:basedOn w:val="Normal"/>
    <w:uiPriority w:val="1"/>
    <w:qFormat/>
    <w:pPr>
      <w:spacing w:before="41"/>
      <w:ind w:left="80"/>
    </w:pPr>
    <w:rPr>
      <w:rFonts w:ascii="Calibri" w:hAnsi="Calibri"/>
      <w:lang w:val="en-US" w:eastAsia="en-US" w:bidi="en-US"/>
    </w:rPr>
  </w:style>
  <w:style w:type="paragraph" w:customStyle="1" w:styleId="a">
    <w:name w:val="节"/>
    <w:basedOn w:val="Heading2"/>
    <w:next w:val="Normal"/>
    <w:qFormat/>
    <w:pPr>
      <w:topLinePunct/>
      <w:autoSpaceDE w:val="0"/>
      <w:autoSpaceDN w:val="0"/>
      <w:adjustRightInd w:val="0"/>
      <w:snapToGrid w:val="0"/>
      <w:spacing w:before="0" w:after="0" w:line="520" w:lineRule="exact"/>
    </w:pPr>
    <w:rPr>
      <w:rFonts w:ascii="Arial" w:eastAsia="SimHei" w:hAnsi="Arial" w:cs="Times New Roman"/>
      <w:b w:val="0"/>
      <w:sz w:val="28"/>
      <w:szCs w:val="28"/>
    </w:rPr>
  </w:style>
  <w:style w:type="character" w:customStyle="1" w:styleId="translated-span">
    <w:name w:val="translated-span"/>
    <w:basedOn w:val="DefaultParagraphFont"/>
    <w:qFormat/>
  </w:style>
  <w:style w:type="paragraph" w:customStyle="1" w:styleId="Revision1">
    <w:name w:val="Revision1"/>
    <w:hidden/>
    <w:uiPriority w:val="99"/>
    <w:unhideWhenUsed/>
    <w:qFormat/>
    <w:rPr>
      <w:rFonts w:ascii="Arial" w:eastAsia="Calibri" w:hAnsi="Arial" w:cs="Calibri"/>
      <w:sz w:val="22"/>
      <w:szCs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ED9A6E5-D3E5-E24C-998B-D29E5D7B745F}">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E8CAB960-DB19-45EC-AE22-28B1526AF0B9}"/>
</file>

<file path=customXml/itemProps4.xml><?xml version="1.0" encoding="utf-8"?>
<ds:datastoreItem xmlns:ds="http://schemas.openxmlformats.org/officeDocument/2006/customXml" ds:itemID="{DB4C3053-7F38-4367-AF32-065D7996E745}"/>
</file>

<file path=customXml/itemProps5.xml><?xml version="1.0" encoding="utf-8"?>
<ds:datastoreItem xmlns:ds="http://schemas.openxmlformats.org/officeDocument/2006/customXml" ds:itemID="{4BB3F154-0232-4B84-BC1D-A019D81F9317}"/>
</file>

<file path=docProps/app.xml><?xml version="1.0" encoding="utf-8"?>
<Properties xmlns="http://schemas.openxmlformats.org/officeDocument/2006/extended-properties" xmlns:vt="http://schemas.openxmlformats.org/officeDocument/2006/docPropsVTypes">
  <Template>Normal</Template>
  <TotalTime>0</TotalTime>
  <Pages>7</Pages>
  <Words>1515</Words>
  <Characters>8638</Characters>
  <Application>Microsoft Office Word</Application>
  <DocSecurity>0</DocSecurity>
  <Lines>71</Lines>
  <Paragraphs>20</Paragraphs>
  <ScaleCrop>false</ScaleCrop>
  <Company>Statens IT</Company>
  <LinksUpToDate>false</LinksUpToDate>
  <CharactersWithSpaces>10133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29</cp:revision>
  <dcterms:created xsi:type="dcterms:W3CDTF">2021-06-18T03:53:00Z</dcterms:created>
  <dcterms:modified xsi:type="dcterms:W3CDTF">2021-09-07T22:35:00Z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2052-11.1.0.10931</vt:lpwstr>
  </property>
  <property fmtid="{D5CDD505-2E9C-101B-9397-08002B2CF9AE}" pid="3" name="ICV">
    <vt:lpwstr>C32F5CC24F0343D3AF6E09B114CADA3D</vt:lpwstr>
  </property>
  <property fmtid="{D5CDD505-2E9C-101B-9397-08002B2CF9AE}" pid="4" name="ContentTypeId">
    <vt:lpwstr>0x010100FB4C6AB7F4ADAA4ABC48D93214FE8FD2</vt:lpwstr>
  </property>
</Properties>
</file>